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34F3B" w14:textId="77777777" w:rsidR="00C341CA" w:rsidRPr="005F34B4" w:rsidRDefault="00C341CA" w:rsidP="00C341CA">
      <w:pPr>
        <w:widowControl/>
        <w:jc w:val="center"/>
        <w:rPr>
          <w:rFonts w:ascii="Times New Roman" w:eastAsia="ArialMT" w:hAnsi="Times New Roman" w:cs="Times New Roman"/>
          <w:b/>
          <w:bCs/>
          <w:color w:val="000000"/>
          <w:lang w:val="lt-LT"/>
        </w:rPr>
      </w:pPr>
      <w:r w:rsidRPr="005F34B4">
        <w:rPr>
          <w:rFonts w:ascii="Times New Roman" w:eastAsia="ArialMT" w:hAnsi="Times New Roman" w:cs="Times New Roman"/>
          <w:b/>
          <w:bCs/>
          <w:color w:val="000000"/>
          <w:lang w:val="lt-LT"/>
        </w:rPr>
        <w:t>VEIKLOS PARTNERIO</w:t>
      </w:r>
    </w:p>
    <w:p w14:paraId="50F04670" w14:textId="62CA1EFA" w:rsidR="00C341CA" w:rsidRPr="005F34B4" w:rsidRDefault="00C341CA" w:rsidP="00C341CA">
      <w:pPr>
        <w:widowControl/>
        <w:jc w:val="center"/>
        <w:rPr>
          <w:rFonts w:ascii="Times New Roman" w:eastAsia="Arial-BoldMT" w:hAnsi="Times New Roman" w:cs="Times New Roman"/>
          <w:b/>
          <w:bCs/>
          <w:color w:val="000000"/>
          <w:lang w:val="lt-LT"/>
        </w:rPr>
      </w:pPr>
      <w:r w:rsidRPr="005F34B4">
        <w:rPr>
          <w:rFonts w:ascii="Times New Roman" w:eastAsia="Arial-BoldMT" w:hAnsi="Times New Roman" w:cs="Times New Roman"/>
          <w:b/>
          <w:bCs/>
          <w:color w:val="000000"/>
          <w:lang w:val="lt-LT"/>
        </w:rPr>
        <w:t>PAŽINIMO ANKETA</w:t>
      </w:r>
    </w:p>
    <w:p w14:paraId="2CCB1AF1" w14:textId="77777777" w:rsidR="00C341CA" w:rsidRPr="005F34B4" w:rsidRDefault="00C341CA" w:rsidP="00C341CA">
      <w:pPr>
        <w:widowControl/>
        <w:jc w:val="center"/>
        <w:rPr>
          <w:rFonts w:ascii="Times New Roman" w:eastAsia="Arial-BoldMT" w:hAnsi="Times New Roman" w:cs="Times New Roman"/>
          <w:b/>
          <w:bCs/>
          <w:i/>
          <w:iCs/>
          <w:color w:val="000000"/>
          <w:lang w:val="lt-LT"/>
        </w:rPr>
      </w:pPr>
      <w:r w:rsidRPr="005F34B4">
        <w:rPr>
          <w:rFonts w:ascii="Times New Roman" w:eastAsia="Arial-BoldMT" w:hAnsi="Times New Roman" w:cs="Times New Roman"/>
          <w:i/>
          <w:iCs/>
          <w:color w:val="000000"/>
          <w:u w:val="single"/>
          <w:lang w:val="lt-LT"/>
        </w:rPr>
        <w:t xml:space="preserve">(anketa saugoma kartu su </w:t>
      </w:r>
      <w:r w:rsidRPr="005F34B4">
        <w:rPr>
          <w:rFonts w:ascii="Times New Roman" w:eastAsia="ArialMT" w:hAnsi="Times New Roman" w:cs="Times New Roman"/>
          <w:i/>
          <w:iCs/>
          <w:color w:val="000000"/>
          <w:u w:val="single"/>
          <w:lang w:val="lt-LT"/>
        </w:rPr>
        <w:t>kitais tiekėjo ir naudos gavėjo pateiktais dokumentais)</w:t>
      </w:r>
    </w:p>
    <w:p w14:paraId="396F20A9" w14:textId="77777777" w:rsidR="002A5884" w:rsidRPr="005F34B4" w:rsidRDefault="002A5884" w:rsidP="00C341CA">
      <w:pPr>
        <w:widowControl/>
        <w:spacing w:line="259" w:lineRule="auto"/>
        <w:jc w:val="both"/>
        <w:rPr>
          <w:rFonts w:ascii="Times New Roman" w:eastAsia="ArialMT" w:hAnsi="Times New Roman" w:cs="Times New Roman"/>
          <w:color w:val="000000"/>
          <w:lang w:val="lt-LT"/>
        </w:rPr>
      </w:pPr>
    </w:p>
    <w:p w14:paraId="06D56ABE" w14:textId="46E77B39" w:rsidR="00C341CA" w:rsidRPr="005F34B4" w:rsidRDefault="00C341CA" w:rsidP="00C341CA">
      <w:pPr>
        <w:widowControl/>
        <w:spacing w:line="259" w:lineRule="auto"/>
        <w:jc w:val="both"/>
        <w:rPr>
          <w:rFonts w:ascii="Times New Roman" w:eastAsia="ArialMT" w:hAnsi="Times New Roman" w:cs="Times New Roman"/>
          <w:color w:val="000000"/>
          <w:lang w:val="lt-LT"/>
        </w:rPr>
      </w:pPr>
      <w:r w:rsidRPr="005F34B4">
        <w:rPr>
          <w:rFonts w:ascii="Times New Roman" w:eastAsia="ArialMT" w:hAnsi="Times New Roman" w:cs="Times New Roman"/>
          <w:color w:val="000000"/>
          <w:lang w:val="lt-LT"/>
        </w:rPr>
        <w:t>Šios anketos išsamus užpildymas yra privaloma sąlyga, kad galėtume su jumis sudaryti sutartis. Užtikriname, kad šiuo tikslu jūsų pateikti duomenys bus laikomi konfidencialiais ir bus tvarkomi bei saugomi pagal Lietuvos Respublikos  teisės aktų reikalavimus.</w:t>
      </w:r>
    </w:p>
    <w:p w14:paraId="70601B67" w14:textId="77777777" w:rsidR="002A5884" w:rsidRPr="005F34B4" w:rsidRDefault="002A5884" w:rsidP="00C341CA">
      <w:pPr>
        <w:widowControl/>
        <w:spacing w:line="259" w:lineRule="auto"/>
        <w:jc w:val="both"/>
        <w:rPr>
          <w:rFonts w:ascii="Times New Roman" w:eastAsia="ArialMT" w:hAnsi="Times New Roman" w:cs="Times New Roman"/>
          <w:color w:val="000000"/>
          <w:lang w:val="lt-LT"/>
        </w:rPr>
      </w:pPr>
    </w:p>
    <w:p w14:paraId="446CB0AC" w14:textId="3FFC5FFC" w:rsidR="00C341CA" w:rsidRPr="005F34B4" w:rsidRDefault="00C341CA" w:rsidP="00C341CA">
      <w:pPr>
        <w:widowControl/>
        <w:numPr>
          <w:ilvl w:val="0"/>
          <w:numId w:val="36"/>
        </w:numPr>
        <w:tabs>
          <w:tab w:val="left" w:pos="236"/>
        </w:tabs>
        <w:spacing w:line="259" w:lineRule="auto"/>
        <w:jc w:val="both"/>
        <w:rPr>
          <w:rFonts w:ascii="Times New Roman" w:eastAsia="Arial-BoldMT" w:hAnsi="Times New Roman" w:cs="Times New Roman"/>
          <w:b/>
          <w:bCs/>
          <w:color w:val="000000"/>
          <w:lang w:val="lt-LT"/>
        </w:rPr>
      </w:pPr>
      <w:r w:rsidRPr="005F34B4">
        <w:rPr>
          <w:rFonts w:ascii="Times New Roman" w:eastAsia="Arial-BoldMT" w:hAnsi="Times New Roman" w:cs="Times New Roman"/>
          <w:b/>
          <w:bCs/>
          <w:color w:val="000000"/>
          <w:lang w:val="lt-LT"/>
        </w:rPr>
        <w:t>Pagrindinė informacija apie juridinį asmenį (</w:t>
      </w:r>
      <w:r w:rsidR="003A1BD9" w:rsidRPr="005F34B4">
        <w:rPr>
          <w:rFonts w:ascii="Times New Roman" w:eastAsia="Arial-BoldMT" w:hAnsi="Times New Roman" w:cs="Times New Roman"/>
          <w:b/>
          <w:bCs/>
          <w:color w:val="000000"/>
          <w:lang w:val="lt-LT"/>
        </w:rPr>
        <w:t xml:space="preserve">klientą, </w:t>
      </w:r>
      <w:r w:rsidRPr="005F34B4">
        <w:rPr>
          <w:rFonts w:ascii="Times New Roman" w:eastAsia="ArialMT" w:hAnsi="Times New Roman" w:cs="Times New Roman"/>
          <w:b/>
          <w:bCs/>
          <w:color w:val="000000"/>
          <w:lang w:val="lt-LT"/>
        </w:rPr>
        <w:t>tiekėją ir naudos gavėją</w:t>
      </w:r>
      <w:r w:rsidRPr="005F34B4">
        <w:rPr>
          <w:rFonts w:ascii="Times New Roman" w:eastAsia="Arial-BoldMT" w:hAnsi="Times New Roman" w:cs="Times New Roman"/>
          <w:b/>
          <w:bCs/>
          <w:color w:val="000000"/>
          <w:lang w:val="lt-LT"/>
        </w:rPr>
        <w:t>) (teisinis statusas, pavadinimas (vardas, pavardė), įmonės kodas, registracijos adresas ir faktinės buveinės adresas, šalis)</w:t>
      </w:r>
    </w:p>
    <w:tbl>
      <w:tblPr>
        <w:tblW w:w="10255" w:type="dxa"/>
        <w:jc w:val="center"/>
        <w:tblLayout w:type="fixed"/>
        <w:tblCellMar>
          <w:top w:w="55" w:type="dxa"/>
          <w:left w:w="55" w:type="dxa"/>
          <w:bottom w:w="55" w:type="dxa"/>
          <w:right w:w="55" w:type="dxa"/>
        </w:tblCellMar>
        <w:tblLook w:val="04A0" w:firstRow="1" w:lastRow="0" w:firstColumn="1" w:lastColumn="0" w:noHBand="0" w:noVBand="1"/>
      </w:tblPr>
      <w:tblGrid>
        <w:gridCol w:w="4815"/>
        <w:gridCol w:w="5440"/>
      </w:tblGrid>
      <w:tr w:rsidR="00C341CA" w:rsidRPr="005F34B4" w14:paraId="47C5B9FB" w14:textId="77777777" w:rsidTr="00965056">
        <w:trPr>
          <w:trHeight w:hRule="exact" w:val="240"/>
          <w:jc w:val="center"/>
        </w:trPr>
        <w:tc>
          <w:tcPr>
            <w:tcW w:w="48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DD4E9"/>
          </w:tcPr>
          <w:p w14:paraId="18C2926D" w14:textId="77777777" w:rsidR="00C341CA" w:rsidRPr="005F34B4" w:rsidRDefault="00C341CA" w:rsidP="00965056">
            <w:pPr>
              <w:rPr>
                <w:rFonts w:ascii="Times New Roman" w:eastAsia="Arial-BoldMT" w:hAnsi="Times New Roman" w:cs="Times New Roman"/>
                <w:b/>
                <w:bCs/>
                <w:color w:val="000000" w:themeColor="text1"/>
                <w:sz w:val="22"/>
                <w:szCs w:val="22"/>
                <w:lang w:val="lt-LT"/>
              </w:rPr>
            </w:pP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DD4E9"/>
          </w:tcPr>
          <w:p w14:paraId="7B780E33" w14:textId="77777777" w:rsidR="00C341CA" w:rsidRPr="005F34B4" w:rsidRDefault="00C341CA" w:rsidP="00965056">
            <w:pPr>
              <w:rPr>
                <w:rFonts w:ascii="Times New Roman" w:hAnsi="Times New Roman" w:cs="Times New Roman"/>
                <w:sz w:val="22"/>
                <w:szCs w:val="22"/>
                <w:lang w:val="lt-LT"/>
              </w:rPr>
            </w:pPr>
          </w:p>
        </w:tc>
      </w:tr>
      <w:tr w:rsidR="00C341CA" w:rsidRPr="005F34B4" w14:paraId="3058411E" w14:textId="77777777" w:rsidTr="00965056">
        <w:trPr>
          <w:trHeight w:hRule="exact" w:val="240"/>
          <w:jc w:val="center"/>
        </w:trPr>
        <w:tc>
          <w:tcPr>
            <w:tcW w:w="48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BF5"/>
            <w:vAlign w:val="center"/>
          </w:tcPr>
          <w:p w14:paraId="077CAAFA" w14:textId="77777777" w:rsidR="00C341CA" w:rsidRPr="005F34B4" w:rsidRDefault="00C341CA" w:rsidP="00965056">
            <w:pPr>
              <w:rPr>
                <w:rFonts w:ascii="Times New Roman" w:eastAsia="Arial-BoldMT" w:hAnsi="Times New Roman" w:cs="Times New Roman"/>
                <w:b/>
                <w:bCs/>
                <w:color w:val="000000" w:themeColor="text1"/>
                <w:sz w:val="22"/>
                <w:szCs w:val="22"/>
                <w:lang w:val="lt-LT"/>
              </w:rPr>
            </w:pP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BF5"/>
            <w:vAlign w:val="center"/>
          </w:tcPr>
          <w:p w14:paraId="54B7F5A9" w14:textId="77777777" w:rsidR="00C341CA" w:rsidRPr="005F34B4" w:rsidRDefault="00C341CA" w:rsidP="00965056">
            <w:pPr>
              <w:rPr>
                <w:rFonts w:ascii="Times New Roman" w:hAnsi="Times New Roman" w:cs="Times New Roman"/>
                <w:sz w:val="22"/>
                <w:szCs w:val="22"/>
                <w:lang w:val="lt-LT"/>
              </w:rPr>
            </w:pPr>
          </w:p>
        </w:tc>
      </w:tr>
      <w:tr w:rsidR="00C341CA" w:rsidRPr="005F34B4" w14:paraId="5697F5DE" w14:textId="77777777" w:rsidTr="00965056">
        <w:trPr>
          <w:trHeight w:hRule="exact" w:val="285"/>
          <w:jc w:val="center"/>
        </w:trPr>
        <w:tc>
          <w:tcPr>
            <w:tcW w:w="48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DD4E9"/>
          </w:tcPr>
          <w:p w14:paraId="44C6E4E1" w14:textId="77777777" w:rsidR="00C341CA" w:rsidRPr="005F34B4" w:rsidRDefault="00C341CA" w:rsidP="00965056">
            <w:pPr>
              <w:rPr>
                <w:rFonts w:ascii="Times New Roman" w:eastAsia="Arial-BoldMT" w:hAnsi="Times New Roman" w:cs="Times New Roman"/>
                <w:b/>
                <w:bCs/>
                <w:color w:val="000000" w:themeColor="text1"/>
                <w:sz w:val="22"/>
                <w:szCs w:val="22"/>
                <w:lang w:val="lt-LT"/>
              </w:rPr>
            </w:pP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DD4E9"/>
          </w:tcPr>
          <w:p w14:paraId="1D47626F" w14:textId="77777777" w:rsidR="00C341CA" w:rsidRPr="005F34B4" w:rsidRDefault="00C341CA" w:rsidP="00965056">
            <w:pPr>
              <w:rPr>
                <w:rFonts w:ascii="Times New Roman" w:hAnsi="Times New Roman" w:cs="Times New Roman"/>
                <w:sz w:val="22"/>
                <w:szCs w:val="22"/>
                <w:lang w:val="lt-LT"/>
              </w:rPr>
            </w:pPr>
          </w:p>
        </w:tc>
      </w:tr>
      <w:tr w:rsidR="00C341CA" w:rsidRPr="005F34B4" w14:paraId="07997308" w14:textId="77777777" w:rsidTr="00965056">
        <w:trPr>
          <w:trHeight w:hRule="exact" w:val="240"/>
          <w:jc w:val="center"/>
        </w:trPr>
        <w:tc>
          <w:tcPr>
            <w:tcW w:w="48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BF5"/>
            <w:vAlign w:val="center"/>
          </w:tcPr>
          <w:p w14:paraId="1EC032AC" w14:textId="77777777" w:rsidR="00C341CA" w:rsidRPr="005F34B4" w:rsidRDefault="00C341CA" w:rsidP="00965056">
            <w:pPr>
              <w:rPr>
                <w:rFonts w:ascii="Times New Roman" w:eastAsia="Arial-BoldMT" w:hAnsi="Times New Roman" w:cs="Times New Roman"/>
                <w:b/>
                <w:bCs/>
                <w:color w:val="000000" w:themeColor="text1"/>
                <w:sz w:val="22"/>
                <w:szCs w:val="22"/>
                <w:lang w:val="lt-LT"/>
              </w:rPr>
            </w:pP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BF5"/>
            <w:vAlign w:val="center"/>
          </w:tcPr>
          <w:p w14:paraId="4E64AEF9" w14:textId="77777777" w:rsidR="00C341CA" w:rsidRPr="005F34B4" w:rsidRDefault="00C341CA" w:rsidP="00965056">
            <w:pPr>
              <w:rPr>
                <w:rFonts w:ascii="Times New Roman" w:hAnsi="Times New Roman" w:cs="Times New Roman"/>
                <w:sz w:val="22"/>
                <w:szCs w:val="22"/>
                <w:lang w:val="lt-LT"/>
              </w:rPr>
            </w:pPr>
          </w:p>
        </w:tc>
      </w:tr>
      <w:tr w:rsidR="00C341CA" w:rsidRPr="005F34B4" w14:paraId="7691CFC6" w14:textId="77777777" w:rsidTr="00965056">
        <w:trPr>
          <w:trHeight w:hRule="exact" w:val="240"/>
          <w:jc w:val="center"/>
        </w:trPr>
        <w:tc>
          <w:tcPr>
            <w:tcW w:w="48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DD4E9"/>
          </w:tcPr>
          <w:p w14:paraId="24DEB4F4" w14:textId="77777777" w:rsidR="00C341CA" w:rsidRPr="005F34B4" w:rsidRDefault="00C341CA" w:rsidP="00965056">
            <w:pPr>
              <w:rPr>
                <w:rFonts w:ascii="Times New Roman" w:eastAsia="Arial-BoldMT" w:hAnsi="Times New Roman" w:cs="Times New Roman"/>
                <w:b/>
                <w:bCs/>
                <w:color w:val="000000" w:themeColor="text1"/>
                <w:sz w:val="22"/>
                <w:szCs w:val="22"/>
                <w:lang w:val="lt-LT"/>
              </w:rPr>
            </w:pP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DD4E9"/>
          </w:tcPr>
          <w:p w14:paraId="0ED0AD37" w14:textId="77777777" w:rsidR="00C341CA" w:rsidRPr="005F34B4" w:rsidRDefault="00C341CA" w:rsidP="00965056">
            <w:pPr>
              <w:rPr>
                <w:rFonts w:ascii="Times New Roman" w:hAnsi="Times New Roman" w:cs="Times New Roman"/>
                <w:sz w:val="22"/>
                <w:szCs w:val="22"/>
                <w:lang w:val="lt-LT"/>
              </w:rPr>
            </w:pPr>
          </w:p>
        </w:tc>
      </w:tr>
      <w:tr w:rsidR="00C341CA" w:rsidRPr="005F34B4" w14:paraId="51CDB627" w14:textId="77777777" w:rsidTr="00965056">
        <w:trPr>
          <w:trHeight w:hRule="exact" w:val="240"/>
          <w:jc w:val="center"/>
        </w:trPr>
        <w:tc>
          <w:tcPr>
            <w:tcW w:w="48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BF5"/>
            <w:vAlign w:val="center"/>
          </w:tcPr>
          <w:p w14:paraId="52DCD2FE" w14:textId="77777777" w:rsidR="00C341CA" w:rsidRPr="005F34B4" w:rsidRDefault="00C341CA" w:rsidP="00965056">
            <w:pPr>
              <w:rPr>
                <w:rFonts w:ascii="Times New Roman" w:eastAsia="Arial-BoldMT" w:hAnsi="Times New Roman" w:cs="Times New Roman"/>
                <w:b/>
                <w:bCs/>
                <w:color w:val="000000" w:themeColor="text1"/>
                <w:sz w:val="22"/>
                <w:szCs w:val="22"/>
                <w:lang w:val="lt-LT"/>
              </w:rPr>
            </w:pP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BF5"/>
            <w:vAlign w:val="center"/>
          </w:tcPr>
          <w:p w14:paraId="7C97420C" w14:textId="77777777" w:rsidR="00C341CA" w:rsidRPr="005F34B4" w:rsidRDefault="00C341CA" w:rsidP="00965056">
            <w:pPr>
              <w:rPr>
                <w:rFonts w:ascii="Times New Roman" w:hAnsi="Times New Roman" w:cs="Times New Roman"/>
                <w:sz w:val="22"/>
                <w:szCs w:val="22"/>
                <w:lang w:val="lt-LT"/>
              </w:rPr>
            </w:pPr>
          </w:p>
        </w:tc>
      </w:tr>
      <w:tr w:rsidR="00C341CA" w:rsidRPr="005F34B4" w14:paraId="48BA0002" w14:textId="77777777" w:rsidTr="00965056">
        <w:trPr>
          <w:trHeight w:hRule="exact" w:val="240"/>
          <w:jc w:val="center"/>
        </w:trPr>
        <w:tc>
          <w:tcPr>
            <w:tcW w:w="48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DD4E9"/>
          </w:tcPr>
          <w:p w14:paraId="5BD1D04E" w14:textId="77777777" w:rsidR="00C341CA" w:rsidRPr="005F34B4" w:rsidRDefault="00C341CA" w:rsidP="00965056">
            <w:pPr>
              <w:rPr>
                <w:rFonts w:ascii="Times New Roman" w:hAnsi="Times New Roman" w:cs="Times New Roman"/>
                <w:sz w:val="22"/>
                <w:szCs w:val="22"/>
                <w:lang w:val="lt-LT"/>
              </w:rPr>
            </w:pPr>
          </w:p>
        </w:tc>
        <w:tc>
          <w:tcPr>
            <w:tcW w:w="5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DD4E9"/>
          </w:tcPr>
          <w:p w14:paraId="1B312DE2" w14:textId="77777777" w:rsidR="00C341CA" w:rsidRPr="005F34B4" w:rsidRDefault="00C341CA" w:rsidP="00965056">
            <w:pPr>
              <w:rPr>
                <w:rFonts w:ascii="Times New Roman" w:hAnsi="Times New Roman" w:cs="Times New Roman"/>
                <w:sz w:val="22"/>
                <w:szCs w:val="22"/>
                <w:lang w:val="lt-LT"/>
              </w:rPr>
            </w:pPr>
          </w:p>
        </w:tc>
      </w:tr>
    </w:tbl>
    <w:p w14:paraId="374ABF55" w14:textId="77777777" w:rsidR="002A5884" w:rsidRPr="005F34B4" w:rsidRDefault="002A5884" w:rsidP="0015564E">
      <w:pPr>
        <w:widowControl/>
        <w:spacing w:line="259" w:lineRule="auto"/>
        <w:ind w:left="236"/>
        <w:jc w:val="both"/>
        <w:rPr>
          <w:rFonts w:ascii="Times New Roman" w:eastAsia="Arial-BoldMT" w:hAnsi="Times New Roman" w:cs="Times New Roman"/>
          <w:b/>
          <w:bCs/>
          <w:color w:val="000000"/>
          <w:lang w:val="lt-LT"/>
        </w:rPr>
      </w:pPr>
    </w:p>
    <w:p w14:paraId="229F1C74" w14:textId="1C77801F" w:rsidR="00C341CA" w:rsidRPr="005F34B4" w:rsidRDefault="003A1BD9" w:rsidP="00C341CA">
      <w:pPr>
        <w:widowControl/>
        <w:numPr>
          <w:ilvl w:val="0"/>
          <w:numId w:val="36"/>
        </w:numPr>
        <w:spacing w:line="259" w:lineRule="auto"/>
        <w:jc w:val="both"/>
        <w:rPr>
          <w:rFonts w:ascii="Times New Roman" w:eastAsia="Arial-BoldMT" w:hAnsi="Times New Roman" w:cs="Times New Roman"/>
          <w:b/>
          <w:bCs/>
          <w:color w:val="000000"/>
          <w:lang w:val="lt-LT"/>
        </w:rPr>
      </w:pPr>
      <w:r w:rsidRPr="005F34B4">
        <w:rPr>
          <w:rFonts w:ascii="Times New Roman" w:eastAsia="ArialMT" w:hAnsi="Times New Roman" w:cs="Times New Roman"/>
          <w:b/>
          <w:bCs/>
          <w:color w:val="000000"/>
          <w:lang w:val="lt-LT"/>
        </w:rPr>
        <w:t>Kliento, t</w:t>
      </w:r>
      <w:r w:rsidR="00C341CA" w:rsidRPr="005F34B4">
        <w:rPr>
          <w:rFonts w:ascii="Times New Roman" w:eastAsia="ArialMT" w:hAnsi="Times New Roman" w:cs="Times New Roman"/>
          <w:b/>
          <w:bCs/>
          <w:color w:val="000000"/>
          <w:lang w:val="lt-LT"/>
        </w:rPr>
        <w:t>iekėjo ir naudos gavėjo</w:t>
      </w:r>
      <w:r w:rsidR="00C341CA" w:rsidRPr="005F34B4">
        <w:rPr>
          <w:rFonts w:ascii="Times New Roman" w:eastAsia="Arial-BoldMT" w:hAnsi="Times New Roman" w:cs="Times New Roman"/>
          <w:b/>
          <w:bCs/>
          <w:color w:val="000000"/>
          <w:lang w:val="lt-LT"/>
        </w:rPr>
        <w:t xml:space="preserve"> atstovas (pildoma tik, jeigu</w:t>
      </w:r>
      <w:r w:rsidR="00C341CA" w:rsidRPr="005F34B4">
        <w:rPr>
          <w:rFonts w:ascii="Times New Roman" w:eastAsia="ArialMT" w:hAnsi="Times New Roman" w:cs="Times New Roman"/>
          <w:b/>
          <w:bCs/>
          <w:color w:val="000000"/>
          <w:lang w:val="lt-LT"/>
        </w:rPr>
        <w:t xml:space="preserve"> </w:t>
      </w:r>
      <w:r w:rsidRPr="005F34B4">
        <w:rPr>
          <w:rFonts w:ascii="Times New Roman" w:eastAsia="ArialMT" w:hAnsi="Times New Roman" w:cs="Times New Roman"/>
          <w:b/>
          <w:bCs/>
          <w:color w:val="000000"/>
          <w:lang w:val="lt-LT"/>
        </w:rPr>
        <w:t xml:space="preserve">kliento, </w:t>
      </w:r>
      <w:r w:rsidR="00C341CA" w:rsidRPr="005F34B4">
        <w:rPr>
          <w:rFonts w:ascii="Times New Roman" w:eastAsia="ArialMT" w:hAnsi="Times New Roman" w:cs="Times New Roman"/>
          <w:b/>
          <w:bCs/>
          <w:color w:val="000000"/>
          <w:lang w:val="lt-LT"/>
        </w:rPr>
        <w:t>tiekėjo ir naudos gavėjo</w:t>
      </w:r>
      <w:r w:rsidR="00C341CA" w:rsidRPr="005F34B4">
        <w:rPr>
          <w:rFonts w:ascii="Times New Roman" w:eastAsia="Arial-BoldMT" w:hAnsi="Times New Roman" w:cs="Times New Roman"/>
          <w:b/>
          <w:bCs/>
          <w:color w:val="000000"/>
          <w:lang w:val="lt-LT"/>
        </w:rPr>
        <w:t xml:space="preserve"> atstovas skiriasi nuo</w:t>
      </w:r>
      <w:r w:rsidR="00C341CA" w:rsidRPr="005F34B4">
        <w:rPr>
          <w:rFonts w:ascii="Times New Roman" w:eastAsia="ArialMT" w:hAnsi="Times New Roman" w:cs="Times New Roman"/>
          <w:b/>
          <w:bCs/>
          <w:color w:val="000000"/>
          <w:lang w:val="lt-LT"/>
        </w:rPr>
        <w:t xml:space="preserve"> </w:t>
      </w:r>
      <w:r w:rsidRPr="005F34B4">
        <w:rPr>
          <w:rFonts w:ascii="Times New Roman" w:eastAsia="ArialMT" w:hAnsi="Times New Roman" w:cs="Times New Roman"/>
          <w:b/>
          <w:bCs/>
          <w:color w:val="000000"/>
          <w:lang w:val="lt-LT"/>
        </w:rPr>
        <w:t xml:space="preserve">kliento, </w:t>
      </w:r>
      <w:r w:rsidR="00C341CA" w:rsidRPr="005F34B4">
        <w:rPr>
          <w:rFonts w:ascii="Times New Roman" w:eastAsia="ArialMT" w:hAnsi="Times New Roman" w:cs="Times New Roman"/>
          <w:b/>
          <w:bCs/>
          <w:color w:val="000000"/>
          <w:lang w:val="lt-LT"/>
        </w:rPr>
        <w:t>tiekėjo ir naudos gavėjo</w:t>
      </w:r>
      <w:r w:rsidR="00C341CA" w:rsidRPr="005F34B4">
        <w:rPr>
          <w:rFonts w:ascii="Times New Roman" w:eastAsia="Arial-BoldMT" w:hAnsi="Times New Roman" w:cs="Times New Roman"/>
          <w:b/>
          <w:bCs/>
          <w:color w:val="000000"/>
          <w:lang w:val="lt-LT"/>
        </w:rPr>
        <w:t xml:space="preserve"> vadovo, nurodant analogiškus duomenis kaip </w:t>
      </w:r>
      <w:r w:rsidR="002A5884" w:rsidRPr="005F34B4">
        <w:rPr>
          <w:rFonts w:ascii="Times New Roman" w:eastAsia="Arial-BoldMT" w:hAnsi="Times New Roman" w:cs="Times New Roman"/>
          <w:b/>
          <w:bCs/>
          <w:color w:val="000000"/>
          <w:lang w:val="lt-LT"/>
        </w:rPr>
        <w:t xml:space="preserve">šios anketos 1 </w:t>
      </w:r>
      <w:r w:rsidR="00C341CA" w:rsidRPr="005F34B4">
        <w:rPr>
          <w:rFonts w:ascii="Times New Roman" w:eastAsia="Arial-BoldMT" w:hAnsi="Times New Roman" w:cs="Times New Roman"/>
          <w:b/>
          <w:bCs/>
          <w:color w:val="000000"/>
          <w:lang w:val="lt-LT"/>
        </w:rPr>
        <w:t>punkte)</w:t>
      </w:r>
    </w:p>
    <w:p w14:paraId="4D134BCE" w14:textId="77777777" w:rsidR="00C341CA" w:rsidRPr="005F34B4" w:rsidRDefault="00C341CA" w:rsidP="00C341CA">
      <w:pPr>
        <w:pStyle w:val="Sraopastraipa"/>
        <w:widowControl/>
        <w:spacing w:line="259" w:lineRule="auto"/>
        <w:ind w:left="236"/>
        <w:jc w:val="both"/>
        <w:rPr>
          <w:rFonts w:ascii="Times New Roman" w:eastAsia="Arial-BoldMT" w:hAnsi="Times New Roman" w:cs="Times New Roman"/>
          <w:b/>
          <w:bCs/>
          <w:color w:val="000000"/>
          <w:lang w:val="lt-LT"/>
        </w:rPr>
      </w:pPr>
    </w:p>
    <w:p w14:paraId="78500A7B" w14:textId="2F7AEA1F" w:rsidR="00C341CA" w:rsidRPr="005F34B4" w:rsidRDefault="003A1BD9" w:rsidP="00C341CA">
      <w:pPr>
        <w:widowControl/>
        <w:numPr>
          <w:ilvl w:val="0"/>
          <w:numId w:val="36"/>
        </w:numPr>
        <w:spacing w:line="259" w:lineRule="auto"/>
        <w:jc w:val="both"/>
        <w:rPr>
          <w:rFonts w:ascii="Times New Roman" w:eastAsia="Arial-BoldMT" w:hAnsi="Times New Roman" w:cs="Times New Roman"/>
          <w:b/>
          <w:bCs/>
          <w:color w:val="000000"/>
          <w:lang w:val="lt-LT"/>
        </w:rPr>
      </w:pPr>
      <w:r w:rsidRPr="005F34B4">
        <w:rPr>
          <w:rFonts w:ascii="Times New Roman" w:eastAsia="ArialMT" w:hAnsi="Times New Roman" w:cs="Times New Roman"/>
          <w:b/>
          <w:bCs/>
          <w:color w:val="000000"/>
          <w:lang w:val="lt-LT"/>
        </w:rPr>
        <w:t>Kliento, tiekėjo ir naudos gavėjo</w:t>
      </w:r>
      <w:r w:rsidRPr="005F34B4">
        <w:rPr>
          <w:rFonts w:ascii="Times New Roman" w:eastAsia="Arial-BoldMT" w:hAnsi="Times New Roman" w:cs="Times New Roman"/>
          <w:b/>
          <w:bCs/>
          <w:color w:val="000000"/>
          <w:lang w:val="lt-LT"/>
        </w:rPr>
        <w:t xml:space="preserve"> </w:t>
      </w:r>
      <w:r w:rsidR="00C341CA" w:rsidRPr="005F34B4">
        <w:rPr>
          <w:rFonts w:ascii="Times New Roman" w:eastAsia="Arial-BoldMT" w:hAnsi="Times New Roman" w:cs="Times New Roman"/>
          <w:b/>
          <w:bCs/>
          <w:color w:val="000000"/>
          <w:lang w:val="lt-LT"/>
        </w:rPr>
        <w:t>vadovas (pildoma tik, jeigu</w:t>
      </w:r>
      <w:r w:rsidR="00C341CA" w:rsidRPr="005F34B4">
        <w:rPr>
          <w:rFonts w:ascii="Times New Roman" w:eastAsia="ArialMT" w:hAnsi="Times New Roman" w:cs="Times New Roman"/>
          <w:b/>
          <w:bCs/>
          <w:color w:val="000000"/>
          <w:lang w:val="lt-LT"/>
        </w:rPr>
        <w:t xml:space="preserve"> </w:t>
      </w:r>
      <w:r w:rsidRPr="005F34B4">
        <w:rPr>
          <w:rFonts w:ascii="Times New Roman" w:eastAsia="ArialMT" w:hAnsi="Times New Roman" w:cs="Times New Roman"/>
          <w:b/>
          <w:bCs/>
          <w:color w:val="000000"/>
          <w:lang w:val="lt-LT"/>
        </w:rPr>
        <w:t>kliento, tiekėjo ir naudos gavėjo</w:t>
      </w:r>
      <w:r w:rsidRPr="005F34B4">
        <w:rPr>
          <w:rFonts w:ascii="Times New Roman" w:eastAsia="Arial-BoldMT" w:hAnsi="Times New Roman" w:cs="Times New Roman"/>
          <w:b/>
          <w:bCs/>
          <w:color w:val="000000"/>
          <w:lang w:val="lt-LT"/>
        </w:rPr>
        <w:t xml:space="preserve"> </w:t>
      </w:r>
      <w:r w:rsidR="00C341CA" w:rsidRPr="005F34B4">
        <w:rPr>
          <w:rFonts w:ascii="Times New Roman" w:eastAsia="Arial-BoldMT" w:hAnsi="Times New Roman" w:cs="Times New Roman"/>
          <w:b/>
          <w:bCs/>
          <w:color w:val="000000"/>
          <w:lang w:val="lt-LT"/>
        </w:rPr>
        <w:t xml:space="preserve">atstovas skiriasi nuo </w:t>
      </w:r>
      <w:r w:rsidR="00C341CA" w:rsidRPr="005F34B4">
        <w:rPr>
          <w:rFonts w:ascii="Times New Roman" w:eastAsia="ArialMT" w:hAnsi="Times New Roman" w:cs="Times New Roman"/>
          <w:b/>
          <w:bCs/>
          <w:color w:val="000000"/>
          <w:lang w:val="lt-LT"/>
        </w:rPr>
        <w:t>kliento, tiekėjo ir naudos gavėjo</w:t>
      </w:r>
      <w:r w:rsidR="00C341CA" w:rsidRPr="005F34B4">
        <w:rPr>
          <w:rFonts w:ascii="Times New Roman" w:eastAsia="Arial-BoldMT" w:hAnsi="Times New Roman" w:cs="Times New Roman"/>
          <w:b/>
          <w:bCs/>
          <w:color w:val="000000"/>
          <w:lang w:val="lt-LT"/>
        </w:rPr>
        <w:t xml:space="preserve"> vadovo), nurodant analogiškus duomenis </w:t>
      </w:r>
      <w:r w:rsidR="002A5884" w:rsidRPr="005F34B4">
        <w:rPr>
          <w:rFonts w:ascii="Times New Roman" w:eastAsia="Arial-BoldMT" w:hAnsi="Times New Roman" w:cs="Times New Roman"/>
          <w:b/>
          <w:bCs/>
          <w:color w:val="000000"/>
          <w:lang w:val="lt-LT"/>
        </w:rPr>
        <w:t>kaip šios anketos 1 punkte</w:t>
      </w:r>
      <w:r w:rsidR="00C341CA" w:rsidRPr="005F34B4">
        <w:rPr>
          <w:rFonts w:ascii="Times New Roman" w:eastAsia="Arial-BoldMT" w:hAnsi="Times New Roman" w:cs="Times New Roman"/>
          <w:b/>
          <w:bCs/>
          <w:color w:val="000000"/>
          <w:lang w:val="lt-LT"/>
        </w:rPr>
        <w:t>)</w:t>
      </w:r>
    </w:p>
    <w:tbl>
      <w:tblPr>
        <w:tblW w:w="10201" w:type="dxa"/>
        <w:jc w:val="center"/>
        <w:tblLayout w:type="fixed"/>
        <w:tblCellMar>
          <w:top w:w="55" w:type="dxa"/>
          <w:left w:w="55" w:type="dxa"/>
          <w:bottom w:w="55" w:type="dxa"/>
          <w:right w:w="55" w:type="dxa"/>
        </w:tblCellMar>
        <w:tblLook w:val="04A0" w:firstRow="1" w:lastRow="0" w:firstColumn="1" w:lastColumn="0" w:noHBand="0" w:noVBand="1"/>
      </w:tblPr>
      <w:tblGrid>
        <w:gridCol w:w="4815"/>
        <w:gridCol w:w="5386"/>
      </w:tblGrid>
      <w:tr w:rsidR="00C341CA" w:rsidRPr="005F34B4" w14:paraId="24A8BCBF" w14:textId="77777777" w:rsidTr="00965056">
        <w:trPr>
          <w:trHeight w:hRule="exact" w:val="34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CDD4E9"/>
          </w:tcPr>
          <w:p w14:paraId="31AEF90F"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CDD4E9"/>
          </w:tcPr>
          <w:p w14:paraId="20958F57" w14:textId="77777777" w:rsidR="00C341CA" w:rsidRPr="005F34B4" w:rsidRDefault="00C341CA" w:rsidP="00965056">
            <w:pPr>
              <w:rPr>
                <w:rFonts w:ascii="Times New Roman" w:hAnsi="Times New Roman" w:cs="Times New Roman"/>
                <w:sz w:val="22"/>
                <w:szCs w:val="22"/>
                <w:lang w:val="lt-LT"/>
              </w:rPr>
            </w:pPr>
          </w:p>
        </w:tc>
      </w:tr>
      <w:tr w:rsidR="00C341CA" w:rsidRPr="005F34B4" w14:paraId="21B9066E" w14:textId="77777777" w:rsidTr="00965056">
        <w:trPr>
          <w:trHeight w:hRule="exact" w:val="34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785DB171"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3D6D35E2" w14:textId="77777777" w:rsidR="00C341CA" w:rsidRPr="005F34B4" w:rsidRDefault="00C341CA" w:rsidP="00965056">
            <w:pPr>
              <w:rPr>
                <w:rFonts w:ascii="Times New Roman" w:hAnsi="Times New Roman" w:cs="Times New Roman"/>
                <w:sz w:val="22"/>
                <w:szCs w:val="22"/>
                <w:lang w:val="lt-LT"/>
              </w:rPr>
            </w:pPr>
          </w:p>
        </w:tc>
      </w:tr>
      <w:tr w:rsidR="00C341CA" w:rsidRPr="005F34B4" w14:paraId="4D91C4CE" w14:textId="77777777" w:rsidTr="00965056">
        <w:trPr>
          <w:trHeight w:hRule="exact" w:val="34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CDD4E9"/>
          </w:tcPr>
          <w:p w14:paraId="52386FF1"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CDD4E9"/>
          </w:tcPr>
          <w:p w14:paraId="5A2B636A" w14:textId="77777777" w:rsidR="00C341CA" w:rsidRPr="005F34B4" w:rsidRDefault="00C341CA" w:rsidP="00965056">
            <w:pPr>
              <w:rPr>
                <w:rFonts w:ascii="Times New Roman" w:hAnsi="Times New Roman" w:cs="Times New Roman"/>
                <w:sz w:val="22"/>
                <w:szCs w:val="22"/>
                <w:lang w:val="lt-LT"/>
              </w:rPr>
            </w:pPr>
          </w:p>
        </w:tc>
      </w:tr>
      <w:tr w:rsidR="00C341CA" w:rsidRPr="005F34B4" w14:paraId="2CF343BC" w14:textId="77777777" w:rsidTr="00965056">
        <w:trPr>
          <w:trHeight w:hRule="exact" w:val="34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6C37F0DE"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39207347" w14:textId="77777777" w:rsidR="00C341CA" w:rsidRPr="005F34B4" w:rsidRDefault="00C341CA" w:rsidP="00965056">
            <w:pPr>
              <w:rPr>
                <w:rFonts w:ascii="Times New Roman" w:hAnsi="Times New Roman" w:cs="Times New Roman"/>
                <w:sz w:val="22"/>
                <w:szCs w:val="22"/>
                <w:lang w:val="lt-LT"/>
              </w:rPr>
            </w:pPr>
          </w:p>
        </w:tc>
      </w:tr>
      <w:tr w:rsidR="00C341CA" w:rsidRPr="005F34B4" w14:paraId="467E6055" w14:textId="77777777" w:rsidTr="00965056">
        <w:trPr>
          <w:trHeight w:hRule="exact" w:val="34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CDD4E9"/>
          </w:tcPr>
          <w:p w14:paraId="0B7A4E14"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CDD4E9"/>
          </w:tcPr>
          <w:p w14:paraId="6E121361" w14:textId="77777777" w:rsidR="00C341CA" w:rsidRPr="005F34B4" w:rsidRDefault="00C341CA" w:rsidP="00965056">
            <w:pPr>
              <w:rPr>
                <w:rFonts w:ascii="Times New Roman" w:hAnsi="Times New Roman" w:cs="Times New Roman"/>
                <w:sz w:val="22"/>
                <w:szCs w:val="22"/>
                <w:lang w:val="lt-LT"/>
              </w:rPr>
            </w:pPr>
          </w:p>
        </w:tc>
      </w:tr>
    </w:tbl>
    <w:p w14:paraId="5EE82B26" w14:textId="77777777" w:rsidR="002A5884" w:rsidRPr="005F34B4" w:rsidRDefault="002A5884" w:rsidP="0015564E">
      <w:pPr>
        <w:pStyle w:val="Sraopastraipa"/>
        <w:widowControl/>
        <w:spacing w:line="259" w:lineRule="auto"/>
        <w:ind w:left="236"/>
        <w:rPr>
          <w:rFonts w:ascii="Times New Roman" w:eastAsia="Arial-BoldMT" w:hAnsi="Times New Roman" w:cs="Times New Roman"/>
          <w:b/>
          <w:bCs/>
          <w:color w:val="000000"/>
          <w:lang w:val="lt-LT"/>
        </w:rPr>
      </w:pPr>
    </w:p>
    <w:p w14:paraId="79426C86" w14:textId="535E2CC4" w:rsidR="00C341CA" w:rsidRPr="005F34B4" w:rsidRDefault="003A1BD9" w:rsidP="00C341CA">
      <w:pPr>
        <w:pStyle w:val="Sraopastraipa"/>
        <w:widowControl/>
        <w:numPr>
          <w:ilvl w:val="0"/>
          <w:numId w:val="36"/>
        </w:numPr>
        <w:spacing w:line="259" w:lineRule="auto"/>
        <w:rPr>
          <w:rFonts w:ascii="Times New Roman" w:eastAsia="Arial-BoldMT" w:hAnsi="Times New Roman" w:cs="Times New Roman"/>
          <w:b/>
          <w:bCs/>
          <w:color w:val="000000"/>
          <w:lang w:val="lt-LT"/>
        </w:rPr>
      </w:pPr>
      <w:r w:rsidRPr="005F34B4">
        <w:rPr>
          <w:rFonts w:ascii="Times New Roman" w:eastAsia="ArialMT" w:hAnsi="Times New Roman" w:cs="Times New Roman"/>
          <w:b/>
          <w:bCs/>
          <w:color w:val="000000"/>
          <w:lang w:val="lt-LT"/>
        </w:rPr>
        <w:t>Kliento, tiekėjo ir naudos gavėjo</w:t>
      </w:r>
      <w:r w:rsidRPr="005F34B4">
        <w:rPr>
          <w:rFonts w:ascii="Times New Roman" w:eastAsia="Arial-BoldMT" w:hAnsi="Times New Roman" w:cs="Times New Roman"/>
          <w:b/>
          <w:bCs/>
          <w:color w:val="000000"/>
          <w:lang w:val="lt-LT"/>
        </w:rPr>
        <w:t xml:space="preserve"> </w:t>
      </w:r>
      <w:r w:rsidR="00C341CA" w:rsidRPr="005F34B4">
        <w:rPr>
          <w:rFonts w:ascii="Times New Roman" w:eastAsia="Arial-BoldMT" w:hAnsi="Times New Roman" w:cs="Times New Roman"/>
          <w:b/>
          <w:bCs/>
          <w:color w:val="000000"/>
          <w:lang w:val="lt-LT"/>
        </w:rPr>
        <w:t>veiklos profilis</w:t>
      </w:r>
    </w:p>
    <w:p w14:paraId="044A541C" w14:textId="7005737B" w:rsidR="00C341CA" w:rsidRPr="005F34B4" w:rsidRDefault="00C341CA" w:rsidP="0015564E">
      <w:pPr>
        <w:widowControl/>
        <w:numPr>
          <w:ilvl w:val="1"/>
          <w:numId w:val="36"/>
        </w:numPr>
        <w:tabs>
          <w:tab w:val="clear" w:pos="603"/>
          <w:tab w:val="num" w:pos="426"/>
        </w:tabs>
        <w:spacing w:line="259" w:lineRule="auto"/>
        <w:jc w:val="both"/>
        <w:rPr>
          <w:rFonts w:ascii="Times New Roman" w:eastAsia="Arial-BoldMT" w:hAnsi="Times New Roman" w:cs="Times New Roman"/>
          <w:b/>
          <w:bCs/>
          <w:color w:val="000000"/>
          <w:lang w:val="lt-LT"/>
        </w:rPr>
      </w:pPr>
      <w:r w:rsidRPr="005F34B4">
        <w:rPr>
          <w:rFonts w:ascii="Times New Roman" w:eastAsia="Arial-BoldMT" w:hAnsi="Times New Roman" w:cs="Times New Roman"/>
          <w:b/>
          <w:bCs/>
          <w:color w:val="000000"/>
          <w:lang w:val="lt-LT"/>
        </w:rPr>
        <w:t>Ar sandoris sudaromas</w:t>
      </w:r>
      <w:r w:rsidR="003A1BD9" w:rsidRPr="005F34B4">
        <w:rPr>
          <w:rFonts w:ascii="Times New Roman" w:eastAsia="Arial-BoldMT" w:hAnsi="Times New Roman" w:cs="Times New Roman"/>
          <w:b/>
          <w:bCs/>
          <w:color w:val="000000"/>
          <w:lang w:val="lt-LT"/>
        </w:rPr>
        <w:t xml:space="preserve"> </w:t>
      </w:r>
      <w:r w:rsidR="003A1BD9" w:rsidRPr="005F34B4">
        <w:rPr>
          <w:rFonts w:ascii="Times New Roman" w:eastAsia="ArialMT" w:hAnsi="Times New Roman" w:cs="Times New Roman"/>
          <w:b/>
          <w:bCs/>
          <w:color w:val="000000"/>
          <w:lang w:val="lt-LT"/>
        </w:rPr>
        <w:t>kliento, tiekėjo ir naudos gavėjo</w:t>
      </w:r>
      <w:r w:rsidR="003A1BD9" w:rsidRPr="005F34B4">
        <w:rPr>
          <w:rFonts w:ascii="Times New Roman" w:eastAsia="Arial-BoldMT" w:hAnsi="Times New Roman" w:cs="Times New Roman"/>
          <w:b/>
          <w:bCs/>
          <w:color w:val="000000"/>
          <w:lang w:val="lt-LT"/>
        </w:rPr>
        <w:t xml:space="preserve"> </w:t>
      </w:r>
      <w:r w:rsidRPr="005F34B4">
        <w:rPr>
          <w:rFonts w:ascii="Times New Roman" w:eastAsia="Arial-BoldMT" w:hAnsi="Times New Roman" w:cs="Times New Roman"/>
          <w:b/>
          <w:bCs/>
          <w:color w:val="000000"/>
          <w:lang w:val="lt-LT"/>
        </w:rPr>
        <w:t xml:space="preserve">vardu ir naudai? </w:t>
      </w:r>
    </w:p>
    <w:p w14:paraId="32895A5D" w14:textId="062C4D66" w:rsidR="00C341CA" w:rsidRPr="005F34B4" w:rsidRDefault="00C341CA" w:rsidP="0015564E">
      <w:pPr>
        <w:widowControl/>
        <w:tabs>
          <w:tab w:val="num" w:pos="426"/>
        </w:tabs>
        <w:spacing w:line="259" w:lineRule="auto"/>
        <w:ind w:firstLine="1296"/>
        <w:jc w:val="both"/>
        <w:rPr>
          <w:rFonts w:ascii="Times New Roman" w:hAnsi="Times New Roman" w:cs="Times New Roman"/>
          <w:lang w:val="lt-LT"/>
        </w:rPr>
      </w:pPr>
      <w:r w:rsidRPr="005F34B4">
        <w:rPr>
          <w:rFonts w:ascii="Times New Roman" w:eastAsia="ArialMT" w:hAnsi="Times New Roman" w:cs="Times New Roman"/>
          <w:color w:val="000000"/>
          <w:lang w:val="lt-LT"/>
        </w:rPr>
        <w:t xml:space="preserve">Taip, </w:t>
      </w:r>
      <w:r w:rsidR="003A1BD9" w:rsidRPr="005F34B4">
        <w:rPr>
          <w:rFonts w:ascii="Times New Roman" w:eastAsia="ArialMT" w:hAnsi="Times New Roman" w:cs="Times New Roman"/>
          <w:color w:val="000000"/>
          <w:lang w:val="lt-LT"/>
        </w:rPr>
        <w:t xml:space="preserve">klientas, </w:t>
      </w:r>
      <w:r w:rsidRPr="005F34B4">
        <w:rPr>
          <w:rFonts w:ascii="Times New Roman" w:eastAsia="ArialMT" w:hAnsi="Times New Roman" w:cs="Times New Roman"/>
          <w:color w:val="000000"/>
          <w:lang w:val="lt-LT"/>
        </w:rPr>
        <w:t>tiekėjo ir naudos gavėjo</w:t>
      </w:r>
      <w:r w:rsidRPr="005F34B4">
        <w:rPr>
          <w:rFonts w:ascii="Times New Roman" w:eastAsia="Arial-BoldMT" w:hAnsi="Times New Roman" w:cs="Times New Roman"/>
          <w:b/>
          <w:bCs/>
          <w:color w:val="000000"/>
          <w:lang w:val="lt-LT"/>
        </w:rPr>
        <w:t xml:space="preserve"> </w:t>
      </w:r>
      <w:r w:rsidRPr="005F34B4">
        <w:rPr>
          <w:rFonts w:ascii="Times New Roman" w:eastAsia="ArialMT" w:hAnsi="Times New Roman" w:cs="Times New Roman"/>
          <w:color w:val="000000"/>
          <w:lang w:val="lt-LT"/>
        </w:rPr>
        <w:t xml:space="preserve">vardu ir jo naudai </w:t>
      </w:r>
    </w:p>
    <w:p w14:paraId="5A5C715C" w14:textId="1774A8AE" w:rsidR="00C341CA" w:rsidRPr="005F34B4" w:rsidRDefault="00C341CA" w:rsidP="0015564E">
      <w:pPr>
        <w:widowControl/>
        <w:tabs>
          <w:tab w:val="num" w:pos="426"/>
        </w:tabs>
        <w:spacing w:line="259" w:lineRule="auto"/>
        <w:ind w:left="1296"/>
        <w:jc w:val="both"/>
        <w:rPr>
          <w:rFonts w:ascii="Times New Roman" w:eastAsia="ArialMT" w:hAnsi="Times New Roman" w:cs="Times New Roman"/>
          <w:color w:val="000000"/>
          <w:lang w:val="lt-LT"/>
        </w:rPr>
      </w:pPr>
      <w:r w:rsidRPr="005F34B4">
        <w:rPr>
          <w:rFonts w:ascii="Times New Roman" w:eastAsia="ArialMT" w:hAnsi="Times New Roman" w:cs="Times New Roman"/>
          <w:color w:val="000000"/>
          <w:lang w:val="lt-LT"/>
        </w:rPr>
        <w:t>Ne, kito asmens vardu ir / ar naudai (pasirinkus šį atsakymą užpildykite žemiau esančią lentelę apie šį asmenį</w:t>
      </w:r>
      <w:r w:rsidR="002A5884" w:rsidRPr="005F34B4">
        <w:rPr>
          <w:rFonts w:ascii="Times New Roman" w:eastAsia="ArialMT" w:hAnsi="Times New Roman" w:cs="Times New Roman"/>
          <w:color w:val="000000"/>
          <w:lang w:val="lt-LT"/>
        </w:rPr>
        <w:t xml:space="preserve"> nurodant analogiškus duomenis kaip šios anketos 1 punkte</w:t>
      </w:r>
      <w:r w:rsidRPr="005F34B4">
        <w:rPr>
          <w:rFonts w:ascii="Times New Roman" w:eastAsia="ArialMT" w:hAnsi="Times New Roman" w:cs="Times New Roman"/>
          <w:color w:val="000000"/>
          <w:lang w:val="lt-LT"/>
        </w:rPr>
        <w:t xml:space="preserve">): </w:t>
      </w:r>
    </w:p>
    <w:tbl>
      <w:tblPr>
        <w:tblW w:w="9942" w:type="dxa"/>
        <w:jc w:val="center"/>
        <w:tblLayout w:type="fixed"/>
        <w:tblCellMar>
          <w:top w:w="55" w:type="dxa"/>
          <w:left w:w="55" w:type="dxa"/>
          <w:bottom w:w="55" w:type="dxa"/>
          <w:right w:w="55" w:type="dxa"/>
        </w:tblCellMar>
        <w:tblLook w:val="04A0" w:firstRow="1" w:lastRow="0" w:firstColumn="1" w:lastColumn="0" w:noHBand="0" w:noVBand="1"/>
      </w:tblPr>
      <w:tblGrid>
        <w:gridCol w:w="4556"/>
        <w:gridCol w:w="5386"/>
      </w:tblGrid>
      <w:tr w:rsidR="00C341CA" w:rsidRPr="005F34B4" w14:paraId="7B99B9F1" w14:textId="77777777" w:rsidTr="00965056">
        <w:trPr>
          <w:trHeight w:hRule="exact" w:val="340"/>
          <w:jc w:val="center"/>
        </w:trPr>
        <w:tc>
          <w:tcPr>
            <w:tcW w:w="4556" w:type="dxa"/>
            <w:tcBorders>
              <w:top w:val="single" w:sz="4" w:space="0" w:color="000000"/>
              <w:left w:val="single" w:sz="4" w:space="0" w:color="000000"/>
              <w:bottom w:val="single" w:sz="4" w:space="0" w:color="000000"/>
              <w:right w:val="single" w:sz="4" w:space="0" w:color="000000"/>
            </w:tcBorders>
            <w:shd w:val="clear" w:color="auto" w:fill="CDD4E9"/>
          </w:tcPr>
          <w:p w14:paraId="2775AC84"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CDD4E9"/>
          </w:tcPr>
          <w:p w14:paraId="6868127A" w14:textId="77777777" w:rsidR="00C341CA" w:rsidRPr="005F34B4" w:rsidRDefault="00C341CA" w:rsidP="00965056">
            <w:pPr>
              <w:rPr>
                <w:rFonts w:ascii="Times New Roman" w:hAnsi="Times New Roman" w:cs="Times New Roman"/>
                <w:sz w:val="22"/>
                <w:szCs w:val="22"/>
                <w:lang w:val="lt-LT"/>
              </w:rPr>
            </w:pPr>
          </w:p>
        </w:tc>
      </w:tr>
      <w:tr w:rsidR="00C341CA" w:rsidRPr="005F34B4" w14:paraId="7F580573" w14:textId="77777777" w:rsidTr="00965056">
        <w:trPr>
          <w:trHeight w:hRule="exact" w:val="340"/>
          <w:jc w:val="center"/>
        </w:trPr>
        <w:tc>
          <w:tcPr>
            <w:tcW w:w="4556"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537F5AC5"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57CA1A19" w14:textId="77777777" w:rsidR="00C341CA" w:rsidRPr="005F34B4" w:rsidRDefault="00C341CA" w:rsidP="00965056">
            <w:pPr>
              <w:rPr>
                <w:rFonts w:ascii="Times New Roman" w:hAnsi="Times New Roman" w:cs="Times New Roman"/>
                <w:sz w:val="22"/>
                <w:szCs w:val="22"/>
                <w:lang w:val="lt-LT"/>
              </w:rPr>
            </w:pPr>
          </w:p>
        </w:tc>
      </w:tr>
      <w:tr w:rsidR="00C341CA" w:rsidRPr="005F34B4" w14:paraId="3B31D35B" w14:textId="77777777" w:rsidTr="00965056">
        <w:trPr>
          <w:trHeight w:hRule="exact" w:val="340"/>
          <w:jc w:val="center"/>
        </w:trPr>
        <w:tc>
          <w:tcPr>
            <w:tcW w:w="4556" w:type="dxa"/>
            <w:tcBorders>
              <w:top w:val="single" w:sz="4" w:space="0" w:color="000000"/>
              <w:left w:val="single" w:sz="4" w:space="0" w:color="000000"/>
              <w:bottom w:val="single" w:sz="4" w:space="0" w:color="000000"/>
              <w:right w:val="single" w:sz="4" w:space="0" w:color="000000"/>
            </w:tcBorders>
            <w:shd w:val="clear" w:color="auto" w:fill="CDD4E9"/>
          </w:tcPr>
          <w:p w14:paraId="6ED5FAD8"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CDD4E9"/>
          </w:tcPr>
          <w:p w14:paraId="22052A3B" w14:textId="77777777" w:rsidR="00C341CA" w:rsidRPr="005F34B4" w:rsidRDefault="00C341CA" w:rsidP="00965056">
            <w:pPr>
              <w:rPr>
                <w:rFonts w:ascii="Times New Roman" w:hAnsi="Times New Roman" w:cs="Times New Roman"/>
                <w:sz w:val="22"/>
                <w:szCs w:val="22"/>
                <w:lang w:val="lt-LT"/>
              </w:rPr>
            </w:pPr>
          </w:p>
        </w:tc>
      </w:tr>
      <w:tr w:rsidR="00C341CA" w:rsidRPr="005F34B4" w14:paraId="51EA3597" w14:textId="77777777" w:rsidTr="00965056">
        <w:trPr>
          <w:trHeight w:hRule="exact" w:val="340"/>
          <w:jc w:val="center"/>
        </w:trPr>
        <w:tc>
          <w:tcPr>
            <w:tcW w:w="4556"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01860D33"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0EB5076A" w14:textId="77777777" w:rsidR="00C341CA" w:rsidRPr="005F34B4" w:rsidRDefault="00C341CA" w:rsidP="00965056">
            <w:pPr>
              <w:rPr>
                <w:rFonts w:ascii="Times New Roman" w:hAnsi="Times New Roman" w:cs="Times New Roman"/>
                <w:sz w:val="22"/>
                <w:szCs w:val="22"/>
                <w:lang w:val="lt-LT"/>
              </w:rPr>
            </w:pPr>
          </w:p>
        </w:tc>
      </w:tr>
      <w:tr w:rsidR="00C341CA" w:rsidRPr="005F34B4" w14:paraId="036CD670" w14:textId="77777777" w:rsidTr="00965056">
        <w:trPr>
          <w:trHeight w:hRule="exact" w:val="340"/>
          <w:jc w:val="center"/>
        </w:trPr>
        <w:tc>
          <w:tcPr>
            <w:tcW w:w="4556" w:type="dxa"/>
            <w:tcBorders>
              <w:top w:val="single" w:sz="4" w:space="0" w:color="000000"/>
              <w:left w:val="single" w:sz="4" w:space="0" w:color="000000"/>
              <w:bottom w:val="single" w:sz="4" w:space="0" w:color="000000"/>
              <w:right w:val="single" w:sz="4" w:space="0" w:color="000000"/>
            </w:tcBorders>
            <w:shd w:val="clear" w:color="auto" w:fill="CDD4E9"/>
          </w:tcPr>
          <w:p w14:paraId="2116BD28" w14:textId="77777777" w:rsidR="00C341CA" w:rsidRPr="005F34B4" w:rsidRDefault="00C341CA" w:rsidP="00965056">
            <w:pPr>
              <w:rPr>
                <w:rFonts w:ascii="Times New Roman" w:hAnsi="Times New Roman" w:cs="Times New Roman"/>
                <w:sz w:val="22"/>
                <w:szCs w:val="22"/>
                <w:lang w:val="lt-LT"/>
              </w:rPr>
            </w:pPr>
          </w:p>
        </w:tc>
        <w:tc>
          <w:tcPr>
            <w:tcW w:w="5386" w:type="dxa"/>
            <w:tcBorders>
              <w:top w:val="single" w:sz="4" w:space="0" w:color="000000"/>
              <w:left w:val="single" w:sz="4" w:space="0" w:color="000000"/>
              <w:bottom w:val="single" w:sz="4" w:space="0" w:color="000000"/>
              <w:right w:val="single" w:sz="4" w:space="0" w:color="000000"/>
            </w:tcBorders>
            <w:shd w:val="clear" w:color="auto" w:fill="CDD4E9"/>
          </w:tcPr>
          <w:p w14:paraId="00637ADB" w14:textId="77777777" w:rsidR="00C341CA" w:rsidRPr="005F34B4" w:rsidRDefault="00C341CA" w:rsidP="00965056">
            <w:pPr>
              <w:rPr>
                <w:rFonts w:ascii="Times New Roman" w:hAnsi="Times New Roman" w:cs="Times New Roman"/>
                <w:sz w:val="22"/>
                <w:szCs w:val="22"/>
                <w:lang w:val="lt-LT"/>
              </w:rPr>
            </w:pPr>
          </w:p>
        </w:tc>
      </w:tr>
    </w:tbl>
    <w:p w14:paraId="2C7ED440" w14:textId="77777777" w:rsidR="002A5884" w:rsidRPr="005F34B4" w:rsidRDefault="002A5884" w:rsidP="0015564E">
      <w:pPr>
        <w:pStyle w:val="Sraopastraipa"/>
        <w:widowControl/>
        <w:suppressAutoHyphens w:val="0"/>
        <w:spacing w:after="160" w:line="259" w:lineRule="auto"/>
        <w:ind w:left="603"/>
        <w:jc w:val="both"/>
        <w:rPr>
          <w:rFonts w:ascii="Times New Roman" w:hAnsi="Times New Roman" w:cs="Times New Roman"/>
          <w:b/>
          <w:bCs/>
          <w:lang w:val="lt-LT"/>
        </w:rPr>
      </w:pPr>
    </w:p>
    <w:p w14:paraId="016B46FB" w14:textId="007F3E1F" w:rsidR="00C341CA" w:rsidRPr="005F34B4" w:rsidRDefault="00C341CA" w:rsidP="00C341CA">
      <w:pPr>
        <w:pStyle w:val="Sraopastraipa"/>
        <w:widowControl/>
        <w:numPr>
          <w:ilvl w:val="1"/>
          <w:numId w:val="36"/>
        </w:numPr>
        <w:suppressAutoHyphens w:val="0"/>
        <w:spacing w:after="160" w:line="259" w:lineRule="auto"/>
        <w:jc w:val="both"/>
        <w:rPr>
          <w:rFonts w:ascii="Times New Roman" w:hAnsi="Times New Roman" w:cs="Times New Roman"/>
          <w:b/>
          <w:bCs/>
          <w:lang w:val="lt-LT"/>
        </w:rPr>
      </w:pPr>
      <w:r w:rsidRPr="005F34B4">
        <w:rPr>
          <w:rFonts w:ascii="Times New Roman" w:hAnsi="Times New Roman" w:cs="Times New Roman"/>
          <w:b/>
          <w:bCs/>
          <w:lang w:val="lt-LT"/>
        </w:rPr>
        <w:t>Ar Jūsų įmonei buvo ar yra taikomos sankcijos ar kitokie teisės aktuose numatyti apribojimai, tame tarpe, dėl Lietuvos Respublikos pinigų plovimo ir teroristų finansavimo prevencijos įstatymo reikalavimų nesilaikymo?</w:t>
      </w:r>
    </w:p>
    <w:p w14:paraId="0B8EC731" w14:textId="77777777" w:rsidR="00C341CA" w:rsidRPr="005F34B4" w:rsidRDefault="00C341CA" w:rsidP="00C341CA">
      <w:pPr>
        <w:ind w:left="680"/>
        <w:jc w:val="both"/>
        <w:rPr>
          <w:rFonts w:ascii="Times New Roman" w:hAnsi="Times New Roman" w:cs="Times New Roman"/>
          <w:sz w:val="16"/>
          <w:szCs w:val="16"/>
          <w:lang w:val="lt-LT"/>
        </w:rPr>
      </w:pPr>
      <w:r w:rsidRPr="005F34B4">
        <w:rPr>
          <w:rFonts w:ascii="Times New Roman" w:hAnsi="Times New Roman" w:cs="Times New Roman"/>
          <w:u w:val="single"/>
          <w:lang w:val="lt-LT"/>
        </w:rPr>
        <w:t>Taip</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Ne</w:t>
      </w:r>
    </w:p>
    <w:p w14:paraId="7F7C5258" w14:textId="77777777" w:rsidR="00C341CA" w:rsidRPr="005F34B4" w:rsidRDefault="00C341CA" w:rsidP="00C341CA">
      <w:pPr>
        <w:ind w:firstLine="603"/>
        <w:jc w:val="both"/>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5F7003BE" w14:textId="77777777" w:rsidR="00C341CA" w:rsidRPr="005F34B4" w:rsidRDefault="00C341CA" w:rsidP="00C341CA">
      <w:pPr>
        <w:rPr>
          <w:rFonts w:ascii="Times New Roman" w:hAnsi="Times New Roman" w:cs="Times New Roman"/>
          <w:lang w:val="lt-LT"/>
        </w:rPr>
      </w:pPr>
    </w:p>
    <w:p w14:paraId="674C7327" w14:textId="77777777" w:rsidR="00C341CA" w:rsidRPr="005F34B4" w:rsidRDefault="00C341CA" w:rsidP="00C341CA">
      <w:pPr>
        <w:pStyle w:val="Sraopastraipa"/>
        <w:widowControl/>
        <w:numPr>
          <w:ilvl w:val="1"/>
          <w:numId w:val="36"/>
        </w:numPr>
        <w:suppressAutoHyphens w:val="0"/>
        <w:spacing w:line="259" w:lineRule="auto"/>
        <w:jc w:val="both"/>
        <w:rPr>
          <w:rFonts w:ascii="Times New Roman" w:hAnsi="Times New Roman" w:cs="Times New Roman"/>
          <w:b/>
          <w:bCs/>
          <w:lang w:val="lt-LT"/>
        </w:rPr>
      </w:pPr>
      <w:r w:rsidRPr="005F34B4">
        <w:rPr>
          <w:rFonts w:ascii="Times New Roman" w:hAnsi="Times New Roman" w:cs="Times New Roman"/>
          <w:b/>
          <w:bCs/>
          <w:lang w:val="lt-LT"/>
        </w:rPr>
        <w:t>Ar Jūsų įmonė (ją kontroliuojančios įmonės, jos kontroliuojamos įmonės ar kitaip susiję įmonės) veikia šalyse, kurioms taikomos tarptautinės sankcijos?</w:t>
      </w:r>
    </w:p>
    <w:p w14:paraId="7AEA84EB" w14:textId="77777777" w:rsidR="00C341CA" w:rsidRPr="005F34B4" w:rsidRDefault="00C341CA" w:rsidP="00C341CA">
      <w:pPr>
        <w:pStyle w:val="Sraopastraipa"/>
        <w:widowControl/>
        <w:suppressAutoHyphens w:val="0"/>
        <w:spacing w:line="259" w:lineRule="auto"/>
        <w:ind w:left="603"/>
        <w:jc w:val="both"/>
        <w:rPr>
          <w:rFonts w:ascii="Times New Roman" w:hAnsi="Times New Roman" w:cs="Times New Roman"/>
          <w:u w:val="single"/>
          <w:lang w:val="lt-LT"/>
        </w:rPr>
      </w:pPr>
      <w:r w:rsidRPr="005F34B4">
        <w:rPr>
          <w:rFonts w:ascii="Times New Roman" w:hAnsi="Times New Roman" w:cs="Times New Roman"/>
          <w:u w:val="single"/>
          <w:lang w:val="lt-LT"/>
        </w:rPr>
        <w:t>Taip</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Ne</w:t>
      </w:r>
    </w:p>
    <w:p w14:paraId="11FA1ED7" w14:textId="77777777" w:rsidR="00C341CA" w:rsidRPr="005F34B4" w:rsidRDefault="00C341CA" w:rsidP="00C341CA">
      <w:pPr>
        <w:pStyle w:val="Sraopastraipa"/>
        <w:widowControl/>
        <w:suppressAutoHyphens w:val="0"/>
        <w:spacing w:line="259" w:lineRule="auto"/>
        <w:ind w:left="603"/>
        <w:jc w:val="both"/>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437DCE22" w14:textId="77777777" w:rsidR="00C341CA" w:rsidRPr="005F34B4" w:rsidRDefault="00C341CA" w:rsidP="00C341CA">
      <w:pPr>
        <w:pStyle w:val="Sraopastraipa"/>
        <w:jc w:val="both"/>
        <w:rPr>
          <w:rFonts w:ascii="Times New Roman" w:hAnsi="Times New Roman" w:cs="Times New Roman"/>
          <w:u w:val="single"/>
          <w:lang w:val="lt-LT"/>
        </w:rPr>
      </w:pPr>
      <w:r w:rsidRPr="005F34B4">
        <w:rPr>
          <w:rFonts w:ascii="Times New Roman" w:hAnsi="Times New Roman" w:cs="Times New Roman"/>
          <w:lang w:val="lt-LT"/>
        </w:rPr>
        <w:t>Jeigu turite, nurodykite šalis:</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p>
    <w:p w14:paraId="4C59D8C0" w14:textId="77777777" w:rsidR="00C341CA" w:rsidRPr="005F34B4" w:rsidRDefault="00C341CA" w:rsidP="00C341CA">
      <w:pPr>
        <w:rPr>
          <w:rFonts w:ascii="Times New Roman" w:hAnsi="Times New Roman" w:cs="Times New Roman"/>
          <w:lang w:val="lt-LT"/>
        </w:rPr>
      </w:pPr>
    </w:p>
    <w:p w14:paraId="2DDD14E5" w14:textId="77777777" w:rsidR="00C341CA" w:rsidRPr="005F34B4" w:rsidRDefault="00C341CA" w:rsidP="00C341CA">
      <w:pPr>
        <w:pStyle w:val="Sraopastraipa"/>
        <w:widowControl/>
        <w:numPr>
          <w:ilvl w:val="1"/>
          <w:numId w:val="36"/>
        </w:numPr>
        <w:suppressAutoHyphens w:val="0"/>
        <w:spacing w:line="259" w:lineRule="auto"/>
        <w:jc w:val="both"/>
        <w:rPr>
          <w:rFonts w:ascii="Times New Roman" w:hAnsi="Times New Roman" w:cs="Times New Roman"/>
          <w:b/>
          <w:bCs/>
          <w:lang w:val="lt-LT"/>
        </w:rPr>
      </w:pPr>
      <w:r w:rsidRPr="005F34B4">
        <w:rPr>
          <w:rFonts w:ascii="Times New Roman" w:hAnsi="Times New Roman" w:cs="Times New Roman"/>
          <w:b/>
          <w:bCs/>
          <w:lang w:val="lt-LT"/>
        </w:rPr>
        <w:t>Ar Jūsų įmonė ar ją kontroliuojantis asmuo (akcininkas dalyvaujate ar dalyvavote Astravo branduolinės elektrinės Baltarusijoje statybose ar jos veikloje, ar su ja susijusiuose infrastruktūros plėtros projektuose?</w:t>
      </w:r>
    </w:p>
    <w:p w14:paraId="15775230" w14:textId="77777777" w:rsidR="00C341CA" w:rsidRPr="005F34B4" w:rsidRDefault="00C341CA" w:rsidP="00C341CA">
      <w:pPr>
        <w:widowControl/>
        <w:suppressAutoHyphens w:val="0"/>
        <w:spacing w:line="259" w:lineRule="auto"/>
        <w:ind w:firstLine="603"/>
        <w:jc w:val="both"/>
        <w:rPr>
          <w:rFonts w:ascii="Times New Roman" w:hAnsi="Times New Roman" w:cs="Times New Roman"/>
          <w:u w:val="single"/>
          <w:lang w:val="lt-LT"/>
        </w:rPr>
      </w:pPr>
      <w:r w:rsidRPr="005F34B4">
        <w:rPr>
          <w:rFonts w:ascii="Times New Roman" w:hAnsi="Times New Roman" w:cs="Times New Roman"/>
          <w:u w:val="single"/>
          <w:lang w:val="lt-LT"/>
        </w:rPr>
        <w:t>Taip</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Ne</w:t>
      </w:r>
    </w:p>
    <w:p w14:paraId="1D98A95F" w14:textId="77777777" w:rsidR="00C341CA" w:rsidRPr="005F34B4" w:rsidRDefault="00C341CA" w:rsidP="00C341CA">
      <w:pPr>
        <w:widowControl/>
        <w:suppressAutoHyphens w:val="0"/>
        <w:spacing w:line="259" w:lineRule="auto"/>
        <w:ind w:firstLine="603"/>
        <w:jc w:val="both"/>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04A66241" w14:textId="77777777" w:rsidR="00C341CA" w:rsidRPr="005F34B4" w:rsidRDefault="00C341CA" w:rsidP="00C341CA">
      <w:pPr>
        <w:pStyle w:val="Sraopastraipa"/>
        <w:rPr>
          <w:rFonts w:ascii="Times New Roman" w:hAnsi="Times New Roman" w:cs="Times New Roman"/>
          <w:u w:val="single"/>
          <w:lang w:val="lt-LT"/>
        </w:rPr>
      </w:pPr>
      <w:r w:rsidRPr="005F34B4">
        <w:rPr>
          <w:rFonts w:ascii="Times New Roman" w:hAnsi="Times New Roman" w:cs="Times New Roman"/>
          <w:lang w:val="lt-LT"/>
        </w:rPr>
        <w:t>Jei taip detalizuokite:</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p>
    <w:p w14:paraId="7E1408B0" w14:textId="77777777" w:rsidR="00C341CA" w:rsidRPr="005F34B4" w:rsidRDefault="00C341CA" w:rsidP="00C341CA">
      <w:pPr>
        <w:rPr>
          <w:rFonts w:ascii="Times New Roman" w:hAnsi="Times New Roman" w:cs="Times New Roman"/>
          <w:lang w:val="lt-LT"/>
        </w:rPr>
      </w:pPr>
    </w:p>
    <w:p w14:paraId="619E472A" w14:textId="77777777" w:rsidR="00C341CA" w:rsidRPr="005F34B4" w:rsidRDefault="00C341CA" w:rsidP="0015564E">
      <w:pPr>
        <w:pStyle w:val="Sraopastraipa"/>
        <w:widowControl/>
        <w:numPr>
          <w:ilvl w:val="1"/>
          <w:numId w:val="36"/>
        </w:numPr>
        <w:suppressAutoHyphens w:val="0"/>
        <w:spacing w:line="259" w:lineRule="auto"/>
        <w:jc w:val="both"/>
        <w:rPr>
          <w:rFonts w:ascii="Times New Roman" w:hAnsi="Times New Roman" w:cs="Times New Roman"/>
          <w:b/>
          <w:bCs/>
          <w:lang w:val="lt-LT"/>
        </w:rPr>
      </w:pPr>
      <w:r w:rsidRPr="005F34B4">
        <w:rPr>
          <w:rFonts w:ascii="Times New Roman" w:hAnsi="Times New Roman" w:cs="Times New Roman"/>
          <w:b/>
          <w:bCs/>
          <w:lang w:val="lt-LT"/>
        </w:rPr>
        <w:t>Verslo modelio apibūdinimas: nurodykite į kokius regionus ir valstybes yra nukreiptas Jūsų verslas, kokioje ūkio šakoje (-</w:t>
      </w:r>
      <w:proofErr w:type="spellStart"/>
      <w:r w:rsidRPr="005F34B4">
        <w:rPr>
          <w:rFonts w:ascii="Times New Roman" w:hAnsi="Times New Roman" w:cs="Times New Roman"/>
          <w:b/>
          <w:bCs/>
          <w:lang w:val="lt-LT"/>
        </w:rPr>
        <w:t>ose</w:t>
      </w:r>
      <w:proofErr w:type="spellEnd"/>
      <w:r w:rsidRPr="005F34B4">
        <w:rPr>
          <w:rFonts w:ascii="Times New Roman" w:hAnsi="Times New Roman" w:cs="Times New Roman"/>
          <w:b/>
          <w:bCs/>
          <w:lang w:val="lt-LT"/>
        </w:rPr>
        <w:t>) veikiate, kokius produktus ir / ar paslaugas teikiate?</w:t>
      </w:r>
    </w:p>
    <w:p w14:paraId="101D0096" w14:textId="77777777" w:rsidR="00C341CA" w:rsidRPr="005F34B4" w:rsidRDefault="00C341CA" w:rsidP="00C341CA">
      <w:pPr>
        <w:rPr>
          <w:rFonts w:ascii="Times New Roman" w:hAnsi="Times New Roman" w:cs="Times New Roman"/>
          <w:lang w:val="lt-LT"/>
        </w:rPr>
      </w:pPr>
    </w:p>
    <w:p w14:paraId="43AC244D" w14:textId="77777777" w:rsidR="00C341CA" w:rsidRPr="005F34B4" w:rsidRDefault="00C341CA" w:rsidP="00C341CA">
      <w:pPr>
        <w:ind w:firstLine="720"/>
        <w:rPr>
          <w:rFonts w:ascii="Times New Roman" w:hAnsi="Times New Roman" w:cs="Times New Roman"/>
          <w:lang w:val="lt-LT"/>
        </w:rPr>
      </w:pPr>
      <w:r w:rsidRPr="005F34B4">
        <w:rPr>
          <w:rFonts w:ascii="Times New Roman" w:hAnsi="Times New Roman" w:cs="Times New Roman"/>
          <w:lang w:val="lt-LT"/>
        </w:rPr>
        <w:t>Geografija:</w:t>
      </w:r>
    </w:p>
    <w:p w14:paraId="3DF98573" w14:textId="77777777" w:rsidR="00C341CA" w:rsidRPr="005F34B4" w:rsidRDefault="00C341CA" w:rsidP="00C341CA">
      <w:pPr>
        <w:ind w:firstLine="720"/>
        <w:rPr>
          <w:rFonts w:ascii="Times New Roman" w:hAnsi="Times New Roman" w:cs="Times New Roman"/>
          <w:u w:val="single"/>
          <w:lang w:val="lt-LT"/>
        </w:rPr>
      </w:pPr>
      <w:r w:rsidRPr="005F34B4">
        <w:rPr>
          <w:rFonts w:ascii="Times New Roman" w:hAnsi="Times New Roman" w:cs="Times New Roman"/>
          <w:u w:val="single"/>
          <w:lang w:val="lt-LT"/>
        </w:rPr>
        <w:t>Lietuvos ribose</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Tarptautinis verslas</w:t>
      </w:r>
    </w:p>
    <w:p w14:paraId="288160B3" w14:textId="77777777" w:rsidR="00C341CA" w:rsidRPr="005F34B4" w:rsidRDefault="00C341CA" w:rsidP="00C341CA">
      <w:pPr>
        <w:ind w:left="1296" w:firstLine="1296"/>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0667774A" w14:textId="77777777" w:rsidR="00C341CA" w:rsidRPr="005F34B4" w:rsidRDefault="00C341CA" w:rsidP="00C341CA">
      <w:pPr>
        <w:ind w:left="680"/>
        <w:rPr>
          <w:rFonts w:ascii="Times New Roman" w:hAnsi="Times New Roman" w:cs="Times New Roman"/>
          <w:lang w:val="lt-LT"/>
        </w:rPr>
      </w:pPr>
      <w:r w:rsidRPr="005F34B4">
        <w:rPr>
          <w:rFonts w:ascii="Times New Roman" w:hAnsi="Times New Roman" w:cs="Times New Roman"/>
          <w:lang w:val="lt-LT"/>
        </w:rPr>
        <w:t>Valstybės:</w:t>
      </w:r>
    </w:p>
    <w:p w14:paraId="4A581791" w14:textId="77777777" w:rsidR="00C341CA" w:rsidRPr="005F34B4" w:rsidRDefault="00C341CA" w:rsidP="00C341CA">
      <w:pPr>
        <w:ind w:left="680"/>
        <w:rPr>
          <w:rFonts w:ascii="Times New Roman" w:hAnsi="Times New Roman" w:cs="Times New Roman"/>
          <w:u w:val="single"/>
          <w:lang w:val="lt-LT"/>
        </w:rPr>
      </w:pPr>
      <w:r w:rsidRPr="005F34B4">
        <w:rPr>
          <w:rFonts w:ascii="Times New Roman" w:hAnsi="Times New Roman" w:cs="Times New Roman"/>
          <w:u w:val="single"/>
          <w:lang w:val="lt-LT"/>
        </w:rPr>
        <w:t>EEE / ELPA šalys</w:t>
      </w:r>
      <w:r w:rsidRPr="005F34B4">
        <w:rPr>
          <w:rFonts w:ascii="Times New Roman" w:hAnsi="Times New Roman" w:cs="Times New Roman"/>
          <w:u w:val="single"/>
          <w:lang w:val="lt-LT"/>
        </w:rPr>
        <w:tab/>
        <w:t>NVS šalys</w:t>
      </w:r>
      <w:r w:rsidRPr="005F34B4">
        <w:rPr>
          <w:rFonts w:ascii="Times New Roman" w:hAnsi="Times New Roman" w:cs="Times New Roman"/>
          <w:u w:val="single"/>
          <w:lang w:val="lt-LT"/>
        </w:rPr>
        <w:tab/>
        <w:t>Kinija</w:t>
      </w:r>
      <w:r w:rsidRPr="005F34B4">
        <w:rPr>
          <w:rFonts w:ascii="Times New Roman" w:hAnsi="Times New Roman" w:cs="Times New Roman"/>
          <w:u w:val="single"/>
          <w:lang w:val="lt-LT"/>
        </w:rPr>
        <w:tab/>
        <w:t>Rusija</w:t>
      </w:r>
      <w:r w:rsidRPr="005F34B4">
        <w:rPr>
          <w:rFonts w:ascii="Times New Roman" w:hAnsi="Times New Roman" w:cs="Times New Roman"/>
          <w:u w:val="single"/>
          <w:lang w:val="lt-LT"/>
        </w:rPr>
        <w:tab/>
        <w:t>Baltarusija</w:t>
      </w:r>
    </w:p>
    <w:p w14:paraId="308CECAB" w14:textId="77777777" w:rsidR="00C341CA" w:rsidRPr="005F34B4" w:rsidRDefault="00C341CA" w:rsidP="00C341CA">
      <w:pPr>
        <w:ind w:left="1296" w:firstLine="1296"/>
        <w:rPr>
          <w:rFonts w:ascii="Times New Roman" w:hAnsi="Times New Roman" w:cs="Times New Roman"/>
          <w:lang w:val="lt-LT"/>
        </w:rPr>
      </w:pPr>
      <w:r w:rsidRPr="005F34B4">
        <w:rPr>
          <w:rFonts w:ascii="Times New Roman" w:hAnsi="Times New Roman" w:cs="Times New Roman"/>
          <w:sz w:val="16"/>
          <w:szCs w:val="16"/>
          <w:lang w:val="lt-LT"/>
        </w:rPr>
        <w:t>(nereikalingą (-</w:t>
      </w:r>
      <w:proofErr w:type="spellStart"/>
      <w:r w:rsidRPr="005F34B4">
        <w:rPr>
          <w:rFonts w:ascii="Times New Roman" w:hAnsi="Times New Roman" w:cs="Times New Roman"/>
          <w:sz w:val="16"/>
          <w:szCs w:val="16"/>
          <w:lang w:val="lt-LT"/>
        </w:rPr>
        <w:t>us</w:t>
      </w:r>
      <w:proofErr w:type="spellEnd"/>
      <w:r w:rsidRPr="005F34B4">
        <w:rPr>
          <w:rFonts w:ascii="Times New Roman" w:hAnsi="Times New Roman" w:cs="Times New Roman"/>
          <w:sz w:val="16"/>
          <w:szCs w:val="16"/>
          <w:lang w:val="lt-LT"/>
        </w:rPr>
        <w:t>) išbraukti)</w:t>
      </w:r>
    </w:p>
    <w:p w14:paraId="2960318B" w14:textId="77777777" w:rsidR="00C341CA" w:rsidRPr="005F34B4" w:rsidRDefault="00C341CA" w:rsidP="00C341CA">
      <w:pPr>
        <w:rPr>
          <w:rFonts w:ascii="Times New Roman" w:hAnsi="Times New Roman" w:cs="Times New Roman"/>
          <w:lang w:val="lt-LT"/>
        </w:rPr>
      </w:pPr>
    </w:p>
    <w:p w14:paraId="6A5957AB" w14:textId="77777777" w:rsidR="00C341CA" w:rsidRPr="005F34B4" w:rsidRDefault="00C341CA" w:rsidP="00C341CA">
      <w:pPr>
        <w:ind w:left="680"/>
        <w:rPr>
          <w:rFonts w:ascii="Times New Roman" w:hAnsi="Times New Roman" w:cs="Times New Roman"/>
          <w:u w:val="single"/>
          <w:lang w:val="lt-LT"/>
        </w:rPr>
      </w:pPr>
      <w:r w:rsidRPr="005F34B4">
        <w:rPr>
          <w:rFonts w:ascii="Times New Roman" w:hAnsi="Times New Roman" w:cs="Times New Roman"/>
          <w:lang w:val="lt-LT"/>
        </w:rPr>
        <w:t>Kitos valstybės: (nurodykite)</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p>
    <w:p w14:paraId="0085217A" w14:textId="77777777" w:rsidR="00C341CA" w:rsidRPr="005F34B4" w:rsidRDefault="00C341CA" w:rsidP="00C341CA">
      <w:pPr>
        <w:rPr>
          <w:rFonts w:ascii="Times New Roman" w:hAnsi="Times New Roman" w:cs="Times New Roman"/>
          <w:lang w:val="lt-LT"/>
        </w:rPr>
      </w:pPr>
    </w:p>
    <w:p w14:paraId="0E61FD72" w14:textId="77777777" w:rsidR="00C341CA" w:rsidRPr="005F34B4" w:rsidRDefault="00C341CA" w:rsidP="00C341CA">
      <w:pPr>
        <w:ind w:left="680"/>
        <w:rPr>
          <w:rFonts w:ascii="Times New Roman" w:hAnsi="Times New Roman" w:cs="Times New Roman"/>
          <w:u w:val="single"/>
          <w:lang w:val="lt-LT"/>
        </w:rPr>
      </w:pPr>
      <w:r w:rsidRPr="005F34B4">
        <w:rPr>
          <w:rFonts w:ascii="Times New Roman" w:hAnsi="Times New Roman" w:cs="Times New Roman"/>
          <w:lang w:val="lt-LT"/>
        </w:rPr>
        <w:t>Ūkio šaka (-</w:t>
      </w:r>
      <w:proofErr w:type="spellStart"/>
      <w:r w:rsidRPr="005F34B4">
        <w:rPr>
          <w:rFonts w:ascii="Times New Roman" w:hAnsi="Times New Roman" w:cs="Times New Roman"/>
          <w:lang w:val="lt-LT"/>
        </w:rPr>
        <w:t>os</w:t>
      </w:r>
      <w:proofErr w:type="spellEnd"/>
      <w:r w:rsidRPr="005F34B4">
        <w:rPr>
          <w:rFonts w:ascii="Times New Roman" w:hAnsi="Times New Roman" w:cs="Times New Roman"/>
          <w:lang w:val="lt-LT"/>
        </w:rPr>
        <w:t>):</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p>
    <w:p w14:paraId="6044B3C3" w14:textId="77777777" w:rsidR="00C341CA" w:rsidRPr="005F34B4" w:rsidRDefault="00C341CA" w:rsidP="00C341CA">
      <w:pPr>
        <w:rPr>
          <w:rFonts w:ascii="Times New Roman" w:hAnsi="Times New Roman" w:cs="Times New Roman"/>
          <w:u w:val="single"/>
          <w:lang w:val="lt-LT"/>
        </w:rPr>
      </w:pPr>
    </w:p>
    <w:p w14:paraId="46B131C5" w14:textId="77777777" w:rsidR="00C341CA" w:rsidRPr="005F34B4" w:rsidRDefault="00C341CA" w:rsidP="00C341CA">
      <w:pPr>
        <w:ind w:left="680"/>
        <w:rPr>
          <w:rFonts w:ascii="Times New Roman" w:hAnsi="Times New Roman" w:cs="Times New Roman"/>
          <w:u w:val="single"/>
          <w:lang w:val="lt-LT"/>
        </w:rPr>
      </w:pPr>
      <w:r w:rsidRPr="005F34B4">
        <w:rPr>
          <w:rFonts w:ascii="Times New Roman" w:hAnsi="Times New Roman" w:cs="Times New Roman"/>
          <w:lang w:val="lt-LT"/>
        </w:rPr>
        <w:t>Produktai / paslaugos:</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p>
    <w:p w14:paraId="16CF2058" w14:textId="77777777" w:rsidR="00C341CA" w:rsidRPr="005F34B4" w:rsidRDefault="00C341CA" w:rsidP="00C341CA">
      <w:pPr>
        <w:rPr>
          <w:rFonts w:ascii="Times New Roman" w:hAnsi="Times New Roman" w:cs="Times New Roman"/>
          <w:lang w:val="lt-LT"/>
        </w:rPr>
      </w:pPr>
    </w:p>
    <w:p w14:paraId="23189847" w14:textId="77777777" w:rsidR="00C341CA" w:rsidRPr="005F34B4" w:rsidRDefault="00C341CA" w:rsidP="003A1BD9">
      <w:pPr>
        <w:pStyle w:val="Sraopastraipa"/>
        <w:widowControl/>
        <w:numPr>
          <w:ilvl w:val="1"/>
          <w:numId w:val="36"/>
        </w:numPr>
        <w:suppressAutoHyphens w:val="0"/>
        <w:spacing w:line="259" w:lineRule="auto"/>
        <w:jc w:val="both"/>
        <w:rPr>
          <w:rFonts w:ascii="Times New Roman" w:hAnsi="Times New Roman" w:cs="Times New Roman"/>
          <w:b/>
          <w:bCs/>
          <w:lang w:val="lt-LT"/>
        </w:rPr>
      </w:pPr>
      <w:r w:rsidRPr="005F34B4">
        <w:rPr>
          <w:rFonts w:ascii="Times New Roman" w:hAnsi="Times New Roman" w:cs="Times New Roman"/>
          <w:b/>
          <w:bCs/>
          <w:lang w:val="lt-LT"/>
        </w:rPr>
        <w:t>Ar turite klientų ir / ar verslo partnerių šalyse, kurioms taikomos tarptautinės sankcijos? Ar yra verslo partnerių ar klientų, kuriems taikomos tarptautinės sankcijos?</w:t>
      </w:r>
    </w:p>
    <w:p w14:paraId="01969A23" w14:textId="77777777" w:rsidR="00C341CA" w:rsidRPr="005F34B4" w:rsidRDefault="00C341CA" w:rsidP="00C341CA">
      <w:pPr>
        <w:ind w:left="680"/>
        <w:rPr>
          <w:rFonts w:ascii="Times New Roman" w:hAnsi="Times New Roman" w:cs="Times New Roman"/>
          <w:sz w:val="16"/>
          <w:szCs w:val="16"/>
          <w:lang w:val="lt-LT"/>
        </w:rPr>
      </w:pPr>
      <w:r w:rsidRPr="005F34B4">
        <w:rPr>
          <w:rFonts w:ascii="Times New Roman" w:hAnsi="Times New Roman" w:cs="Times New Roman"/>
          <w:u w:val="single"/>
          <w:lang w:val="lt-LT"/>
        </w:rPr>
        <w:t>Taip</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Ne</w:t>
      </w:r>
    </w:p>
    <w:p w14:paraId="09A3E8FD" w14:textId="77777777" w:rsidR="00C341CA" w:rsidRPr="005F34B4" w:rsidRDefault="00C341CA" w:rsidP="00C341CA">
      <w:pPr>
        <w:ind w:left="680"/>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702DF532" w14:textId="77777777" w:rsidR="00C341CA" w:rsidRPr="005F34B4" w:rsidRDefault="00C341CA" w:rsidP="00C341CA">
      <w:pPr>
        <w:pStyle w:val="Sraopastraipa"/>
        <w:rPr>
          <w:rFonts w:ascii="Times New Roman" w:hAnsi="Times New Roman" w:cs="Times New Roman"/>
          <w:lang w:val="lt-LT"/>
        </w:rPr>
      </w:pPr>
    </w:p>
    <w:p w14:paraId="2E2468DA" w14:textId="77777777" w:rsidR="00C341CA" w:rsidRPr="005F34B4" w:rsidRDefault="00C341CA" w:rsidP="00C341CA">
      <w:pPr>
        <w:pStyle w:val="Sraopastraipa"/>
        <w:jc w:val="both"/>
        <w:rPr>
          <w:rFonts w:ascii="Times New Roman" w:hAnsi="Times New Roman" w:cs="Times New Roman"/>
          <w:u w:val="single"/>
          <w:lang w:val="lt-LT"/>
        </w:rPr>
      </w:pPr>
      <w:r w:rsidRPr="005F34B4">
        <w:rPr>
          <w:rFonts w:ascii="Times New Roman" w:hAnsi="Times New Roman" w:cs="Times New Roman"/>
          <w:lang w:val="lt-LT"/>
        </w:rPr>
        <w:t>Jeigu turite, nurodykite šalis ir klientus:</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p>
    <w:p w14:paraId="45D741CC" w14:textId="77777777" w:rsidR="00C341CA" w:rsidRPr="005F34B4" w:rsidRDefault="00C341CA" w:rsidP="00C341CA">
      <w:pPr>
        <w:pStyle w:val="Sraopastraipa"/>
        <w:jc w:val="both"/>
        <w:rPr>
          <w:rFonts w:ascii="Times New Roman" w:hAnsi="Times New Roman" w:cs="Times New Roman"/>
          <w:u w:val="single"/>
          <w:lang w:val="lt-LT"/>
        </w:rPr>
      </w:pPr>
    </w:p>
    <w:p w14:paraId="6E03F756" w14:textId="77777777" w:rsidR="00C341CA" w:rsidRPr="005F34B4" w:rsidRDefault="00C341CA" w:rsidP="00C341CA">
      <w:pPr>
        <w:pStyle w:val="Sraopastraipa"/>
        <w:jc w:val="both"/>
        <w:rPr>
          <w:rFonts w:ascii="Times New Roman" w:hAnsi="Times New Roman" w:cs="Times New Roman"/>
          <w:u w:val="single"/>
          <w:lang w:val="lt-LT"/>
        </w:rPr>
      </w:pPr>
    </w:p>
    <w:p w14:paraId="2934A258" w14:textId="77777777" w:rsidR="00C341CA" w:rsidRPr="005F34B4" w:rsidRDefault="00C341CA" w:rsidP="00C341CA">
      <w:pPr>
        <w:pStyle w:val="Sraopastraipa"/>
        <w:widowControl/>
        <w:numPr>
          <w:ilvl w:val="1"/>
          <w:numId w:val="36"/>
        </w:numPr>
        <w:suppressAutoHyphens w:val="0"/>
        <w:spacing w:line="259" w:lineRule="auto"/>
        <w:rPr>
          <w:rFonts w:ascii="Times New Roman" w:hAnsi="Times New Roman" w:cs="Times New Roman"/>
          <w:b/>
          <w:bCs/>
          <w:lang w:val="lt-LT"/>
        </w:rPr>
      </w:pPr>
      <w:r w:rsidRPr="005F34B4">
        <w:rPr>
          <w:rFonts w:ascii="Times New Roman" w:hAnsi="Times New Roman" w:cs="Times New Roman"/>
          <w:b/>
          <w:bCs/>
          <w:lang w:val="lt-LT"/>
        </w:rPr>
        <w:t>Ar turite klientų, kurie veikia ofšorinėse zonose?</w:t>
      </w:r>
    </w:p>
    <w:p w14:paraId="6344C66F" w14:textId="77777777" w:rsidR="00C341CA" w:rsidRPr="005F34B4" w:rsidRDefault="00C341CA" w:rsidP="00C341CA">
      <w:pPr>
        <w:ind w:left="680"/>
        <w:rPr>
          <w:rFonts w:ascii="Times New Roman" w:hAnsi="Times New Roman" w:cs="Times New Roman"/>
          <w:sz w:val="16"/>
          <w:szCs w:val="16"/>
          <w:lang w:val="lt-LT"/>
        </w:rPr>
      </w:pPr>
      <w:r w:rsidRPr="005F34B4">
        <w:rPr>
          <w:rFonts w:ascii="Times New Roman" w:hAnsi="Times New Roman" w:cs="Times New Roman"/>
          <w:u w:val="single"/>
          <w:lang w:val="lt-LT"/>
        </w:rPr>
        <w:t>Taip</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Ne</w:t>
      </w:r>
    </w:p>
    <w:p w14:paraId="607D8091" w14:textId="77777777" w:rsidR="00C341CA" w:rsidRPr="005F34B4" w:rsidRDefault="00C341CA" w:rsidP="00C341CA">
      <w:pPr>
        <w:ind w:left="680"/>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49BA1843" w14:textId="77777777" w:rsidR="00C341CA" w:rsidRPr="005F34B4" w:rsidRDefault="00C341CA" w:rsidP="00C341CA">
      <w:pPr>
        <w:pStyle w:val="Sraopastraipa"/>
        <w:rPr>
          <w:rFonts w:ascii="Times New Roman" w:hAnsi="Times New Roman" w:cs="Times New Roman"/>
          <w:lang w:val="lt-LT"/>
        </w:rPr>
      </w:pPr>
    </w:p>
    <w:p w14:paraId="0341972A" w14:textId="77777777" w:rsidR="00C341CA" w:rsidRPr="005F34B4" w:rsidRDefault="00C341CA" w:rsidP="003A1BD9">
      <w:pPr>
        <w:pStyle w:val="Sraopastraipa"/>
        <w:numPr>
          <w:ilvl w:val="1"/>
          <w:numId w:val="36"/>
        </w:numPr>
        <w:jc w:val="both"/>
        <w:rPr>
          <w:rFonts w:ascii="Times New Roman" w:hAnsi="Times New Roman" w:cs="Times New Roman"/>
          <w:b/>
          <w:bCs/>
          <w:lang w:val="lt-LT"/>
        </w:rPr>
      </w:pPr>
      <w:r w:rsidRPr="005F34B4">
        <w:rPr>
          <w:rFonts w:ascii="Times New Roman" w:hAnsi="Times New Roman" w:cs="Times New Roman"/>
          <w:b/>
          <w:bCs/>
          <w:lang w:val="lt-LT"/>
        </w:rPr>
        <w:t>Ar įmonėje turite dokumentus, kuriuose numatytos priemonės korupcijos prevencijai?</w:t>
      </w:r>
    </w:p>
    <w:p w14:paraId="0650CB0D" w14:textId="77777777" w:rsidR="00C341CA" w:rsidRPr="005F34B4" w:rsidRDefault="00C341CA" w:rsidP="00C341CA">
      <w:pPr>
        <w:ind w:left="680"/>
        <w:rPr>
          <w:rFonts w:ascii="Times New Roman" w:hAnsi="Times New Roman" w:cs="Times New Roman"/>
          <w:sz w:val="16"/>
          <w:szCs w:val="16"/>
          <w:lang w:val="lt-LT"/>
        </w:rPr>
      </w:pPr>
      <w:r w:rsidRPr="005F34B4">
        <w:rPr>
          <w:rFonts w:ascii="Times New Roman" w:hAnsi="Times New Roman" w:cs="Times New Roman"/>
          <w:u w:val="single"/>
          <w:lang w:val="lt-LT"/>
        </w:rPr>
        <w:lastRenderedPageBreak/>
        <w:t>Taip</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Ne</w:t>
      </w:r>
    </w:p>
    <w:p w14:paraId="648A6C51" w14:textId="77777777" w:rsidR="00C341CA" w:rsidRPr="005F34B4" w:rsidRDefault="00C341CA" w:rsidP="00C341CA">
      <w:pPr>
        <w:ind w:left="680"/>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2D6A51E9" w14:textId="77777777" w:rsidR="00C341CA" w:rsidRPr="005F34B4" w:rsidRDefault="00C341CA" w:rsidP="00C341CA">
      <w:pPr>
        <w:pStyle w:val="Sraopastraipa"/>
        <w:rPr>
          <w:rFonts w:ascii="Times New Roman" w:hAnsi="Times New Roman" w:cs="Times New Roman"/>
          <w:lang w:val="lt-LT"/>
        </w:rPr>
      </w:pPr>
    </w:p>
    <w:p w14:paraId="62D510D0" w14:textId="7C3726C0" w:rsidR="00C341CA" w:rsidRPr="005F34B4" w:rsidRDefault="00C341CA" w:rsidP="00C341CA">
      <w:pPr>
        <w:pStyle w:val="Sraopastraipa"/>
        <w:rPr>
          <w:rFonts w:ascii="Times New Roman" w:hAnsi="Times New Roman" w:cs="Times New Roman"/>
          <w:u w:val="single"/>
          <w:lang w:val="lt-LT"/>
        </w:rPr>
      </w:pPr>
      <w:r w:rsidRPr="005F34B4">
        <w:rPr>
          <w:rFonts w:ascii="Times New Roman" w:hAnsi="Times New Roman" w:cs="Times New Roman"/>
          <w:lang w:val="lt-LT"/>
        </w:rPr>
        <w:t>Jei taip</w:t>
      </w:r>
      <w:r w:rsidR="006C6B9F" w:rsidRPr="005F34B4">
        <w:rPr>
          <w:rFonts w:ascii="Times New Roman" w:hAnsi="Times New Roman" w:cs="Times New Roman"/>
          <w:lang w:val="lt-LT"/>
        </w:rPr>
        <w:t>,</w:t>
      </w:r>
      <w:r w:rsidRPr="005F34B4">
        <w:rPr>
          <w:rFonts w:ascii="Times New Roman" w:hAnsi="Times New Roman" w:cs="Times New Roman"/>
          <w:lang w:val="lt-LT"/>
        </w:rPr>
        <w:t xml:space="preserve"> nurodykite dokumento pavadinimą (numerį):</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p>
    <w:p w14:paraId="22F2EC1B" w14:textId="77777777" w:rsidR="00C341CA" w:rsidRPr="005F34B4" w:rsidRDefault="00C341CA" w:rsidP="00C341CA">
      <w:pPr>
        <w:pStyle w:val="Sraopastraipa"/>
        <w:rPr>
          <w:rFonts w:ascii="Times New Roman" w:hAnsi="Times New Roman" w:cs="Times New Roman"/>
          <w:lang w:val="lt-LT"/>
        </w:rPr>
      </w:pPr>
    </w:p>
    <w:p w14:paraId="5C589AE7" w14:textId="77777777" w:rsidR="00C341CA" w:rsidRPr="005F34B4" w:rsidRDefault="00C341CA" w:rsidP="003A1BD9">
      <w:pPr>
        <w:pStyle w:val="Sraopastraipa"/>
        <w:widowControl/>
        <w:numPr>
          <w:ilvl w:val="1"/>
          <w:numId w:val="36"/>
        </w:numPr>
        <w:suppressAutoHyphens w:val="0"/>
        <w:spacing w:line="259" w:lineRule="auto"/>
        <w:jc w:val="both"/>
        <w:rPr>
          <w:rFonts w:ascii="Times New Roman" w:hAnsi="Times New Roman" w:cs="Times New Roman"/>
          <w:b/>
          <w:bCs/>
          <w:lang w:val="lt-LT"/>
        </w:rPr>
      </w:pPr>
      <w:r w:rsidRPr="005F34B4">
        <w:rPr>
          <w:rFonts w:ascii="Times New Roman" w:hAnsi="Times New Roman" w:cs="Times New Roman"/>
          <w:b/>
          <w:bCs/>
          <w:lang w:val="lt-LT"/>
        </w:rPr>
        <w:t>Ar įmonėje taikote rizikų valdymo priemones ir procedūra, turite tam dedikuotus darbuotojus?</w:t>
      </w:r>
    </w:p>
    <w:p w14:paraId="4E3B7A9E" w14:textId="77777777" w:rsidR="00C341CA" w:rsidRPr="005F34B4" w:rsidRDefault="00C341CA" w:rsidP="00C341CA">
      <w:pPr>
        <w:ind w:left="680"/>
        <w:rPr>
          <w:rFonts w:ascii="Times New Roman" w:hAnsi="Times New Roman" w:cs="Times New Roman"/>
          <w:sz w:val="16"/>
          <w:szCs w:val="16"/>
          <w:lang w:val="lt-LT"/>
        </w:rPr>
      </w:pPr>
      <w:r w:rsidRPr="005F34B4">
        <w:rPr>
          <w:rFonts w:ascii="Times New Roman" w:hAnsi="Times New Roman" w:cs="Times New Roman"/>
          <w:u w:val="single"/>
          <w:lang w:val="lt-LT"/>
        </w:rPr>
        <w:t>Taip</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Ne</w:t>
      </w:r>
    </w:p>
    <w:p w14:paraId="5ADBCC0C" w14:textId="77777777" w:rsidR="00C341CA" w:rsidRPr="005F34B4" w:rsidRDefault="00C341CA" w:rsidP="00C341CA">
      <w:pPr>
        <w:ind w:left="680"/>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3D2FE198" w14:textId="77777777" w:rsidR="00C341CA" w:rsidRPr="005F34B4" w:rsidRDefault="00C341CA" w:rsidP="00C341CA">
      <w:pPr>
        <w:pStyle w:val="Sraopastraipa"/>
        <w:rPr>
          <w:rFonts w:ascii="Times New Roman" w:hAnsi="Times New Roman" w:cs="Times New Roman"/>
          <w:lang w:val="lt-LT"/>
        </w:rPr>
      </w:pPr>
    </w:p>
    <w:p w14:paraId="70EE5A02" w14:textId="77777777" w:rsidR="00C341CA" w:rsidRPr="005F34B4" w:rsidRDefault="00C341CA" w:rsidP="00C341CA">
      <w:pPr>
        <w:pStyle w:val="Sraopastraipa"/>
        <w:rPr>
          <w:rFonts w:ascii="Times New Roman" w:hAnsi="Times New Roman" w:cs="Times New Roman"/>
          <w:u w:val="single"/>
          <w:lang w:val="lt-LT"/>
        </w:rPr>
      </w:pPr>
      <w:r w:rsidRPr="005F34B4">
        <w:rPr>
          <w:rFonts w:ascii="Times New Roman" w:hAnsi="Times New Roman" w:cs="Times New Roman"/>
          <w:lang w:val="lt-LT"/>
        </w:rPr>
        <w:t>Jei taip detalizuokite:</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r w:rsidRPr="005F34B4">
        <w:rPr>
          <w:rFonts w:ascii="Times New Roman" w:hAnsi="Times New Roman" w:cs="Times New Roman"/>
          <w:u w:val="single"/>
          <w:lang w:val="lt-LT"/>
        </w:rPr>
        <w:tab/>
      </w:r>
    </w:p>
    <w:p w14:paraId="02FFFE1C" w14:textId="77777777" w:rsidR="00C341CA" w:rsidRPr="005F34B4" w:rsidRDefault="00C341CA" w:rsidP="00C341CA">
      <w:pPr>
        <w:widowControl/>
        <w:spacing w:line="259" w:lineRule="auto"/>
        <w:ind w:left="236"/>
        <w:rPr>
          <w:rFonts w:ascii="Times New Roman" w:hAnsi="Times New Roman" w:cs="Times New Roman"/>
          <w:sz w:val="22"/>
          <w:szCs w:val="22"/>
          <w:lang w:val="lt-LT"/>
        </w:rPr>
      </w:pPr>
    </w:p>
    <w:p w14:paraId="31C4238E" w14:textId="7152D5B5" w:rsidR="00C341CA" w:rsidRPr="005F34B4" w:rsidRDefault="003A1BD9" w:rsidP="00C341CA">
      <w:pPr>
        <w:pStyle w:val="Sraopastraipa"/>
        <w:widowControl/>
        <w:numPr>
          <w:ilvl w:val="0"/>
          <w:numId w:val="36"/>
        </w:numPr>
        <w:spacing w:line="259" w:lineRule="auto"/>
        <w:jc w:val="both"/>
        <w:rPr>
          <w:rFonts w:ascii="Times New Roman" w:eastAsia="Arial-BoldMT" w:hAnsi="Times New Roman" w:cs="Times New Roman"/>
          <w:b/>
          <w:bCs/>
          <w:color w:val="000000"/>
          <w:lang w:val="lt-LT"/>
        </w:rPr>
      </w:pPr>
      <w:r w:rsidRPr="005F34B4">
        <w:rPr>
          <w:rFonts w:ascii="Times New Roman" w:eastAsia="ArialMT" w:hAnsi="Times New Roman" w:cs="Times New Roman"/>
          <w:b/>
          <w:bCs/>
          <w:color w:val="000000"/>
          <w:lang w:val="lt-LT"/>
        </w:rPr>
        <w:t>Kliento, t</w:t>
      </w:r>
      <w:r w:rsidR="00C341CA" w:rsidRPr="005F34B4">
        <w:rPr>
          <w:rFonts w:ascii="Times New Roman" w:eastAsia="ArialMT" w:hAnsi="Times New Roman" w:cs="Times New Roman"/>
          <w:b/>
          <w:bCs/>
          <w:color w:val="000000"/>
          <w:lang w:val="lt-LT"/>
        </w:rPr>
        <w:t xml:space="preserve">iekėjo </w:t>
      </w:r>
      <w:r w:rsidR="00C341CA" w:rsidRPr="005F34B4">
        <w:rPr>
          <w:rFonts w:ascii="Times New Roman" w:eastAsia="Arial-BoldMT" w:hAnsi="Times New Roman" w:cs="Times New Roman"/>
          <w:b/>
          <w:bCs/>
          <w:color w:val="000000"/>
          <w:lang w:val="lt-LT"/>
        </w:rPr>
        <w:t>naudos gavėjai ir kiti</w:t>
      </w:r>
      <w:r w:rsidR="00C341CA" w:rsidRPr="005F34B4">
        <w:rPr>
          <w:rFonts w:ascii="Times New Roman" w:eastAsia="ArialMT" w:hAnsi="Times New Roman" w:cs="Times New Roman"/>
          <w:b/>
          <w:bCs/>
          <w:color w:val="000000"/>
          <w:lang w:val="lt-LT"/>
        </w:rPr>
        <w:t xml:space="preserve"> </w:t>
      </w:r>
      <w:r w:rsidR="00C341CA" w:rsidRPr="005F34B4">
        <w:rPr>
          <w:rFonts w:ascii="Times New Roman" w:eastAsia="Arial-BoldMT" w:hAnsi="Times New Roman" w:cs="Times New Roman"/>
          <w:b/>
          <w:bCs/>
          <w:color w:val="000000"/>
          <w:lang w:val="lt-LT"/>
        </w:rPr>
        <w:t>kontroliuojantys asmenys</w:t>
      </w:r>
    </w:p>
    <w:p w14:paraId="4C94DEF2" w14:textId="6718C453" w:rsidR="00C341CA" w:rsidRPr="005F34B4" w:rsidRDefault="00C341CA" w:rsidP="00C341CA">
      <w:pPr>
        <w:widowControl/>
        <w:numPr>
          <w:ilvl w:val="1"/>
          <w:numId w:val="36"/>
        </w:numPr>
        <w:spacing w:line="259" w:lineRule="auto"/>
        <w:ind w:left="567"/>
        <w:jc w:val="both"/>
        <w:rPr>
          <w:rFonts w:ascii="Times New Roman" w:hAnsi="Times New Roman" w:cs="Times New Roman"/>
          <w:lang w:val="lt-LT"/>
        </w:rPr>
      </w:pPr>
      <w:r w:rsidRPr="005F34B4">
        <w:rPr>
          <w:rFonts w:ascii="Times New Roman" w:eastAsia="Arial-BoldMT" w:hAnsi="Times New Roman" w:cs="Times New Roman"/>
          <w:b/>
          <w:bCs/>
          <w:color w:val="000000"/>
          <w:lang w:val="lt-LT"/>
        </w:rPr>
        <w:t>Informacija apie</w:t>
      </w:r>
      <w:r w:rsidR="003A1BD9" w:rsidRPr="005F34B4">
        <w:rPr>
          <w:rFonts w:ascii="Times New Roman" w:eastAsia="Arial-BoldMT" w:hAnsi="Times New Roman" w:cs="Times New Roman"/>
          <w:b/>
          <w:bCs/>
          <w:color w:val="000000"/>
          <w:lang w:val="lt-LT"/>
        </w:rPr>
        <w:t xml:space="preserve"> kliento, </w:t>
      </w:r>
      <w:r w:rsidRPr="005F34B4">
        <w:rPr>
          <w:rFonts w:ascii="Times New Roman" w:eastAsia="ArialMT" w:hAnsi="Times New Roman" w:cs="Times New Roman"/>
          <w:b/>
          <w:bCs/>
          <w:color w:val="000000"/>
          <w:lang w:val="lt-LT"/>
        </w:rPr>
        <w:t>tiekėjo ir naudos gavėjo</w:t>
      </w:r>
      <w:r w:rsidRPr="005F34B4">
        <w:rPr>
          <w:rFonts w:ascii="Times New Roman" w:eastAsia="Arial-BoldMT" w:hAnsi="Times New Roman" w:cs="Times New Roman"/>
          <w:b/>
          <w:bCs/>
          <w:color w:val="000000"/>
          <w:lang w:val="lt-LT"/>
        </w:rPr>
        <w:t xml:space="preserve"> galutinius naudos gavėjus</w:t>
      </w:r>
    </w:p>
    <w:p w14:paraId="0639CB06" w14:textId="21B42922" w:rsidR="00C341CA" w:rsidRPr="005F34B4" w:rsidRDefault="00C341CA" w:rsidP="0015564E">
      <w:pPr>
        <w:widowControl/>
        <w:spacing w:line="259" w:lineRule="auto"/>
        <w:ind w:left="567"/>
        <w:jc w:val="both"/>
        <w:rPr>
          <w:rFonts w:ascii="Times New Roman" w:eastAsia="Arial-ItalicMT" w:hAnsi="Times New Roman" w:cs="Times New Roman"/>
          <w:i/>
          <w:iCs/>
          <w:color w:val="000000"/>
          <w:lang w:val="lt-LT"/>
        </w:rPr>
      </w:pPr>
      <w:r w:rsidRPr="005F34B4">
        <w:rPr>
          <w:rFonts w:ascii="Times New Roman" w:eastAsia="Arial-ItalicMT" w:hAnsi="Times New Roman" w:cs="Times New Roman"/>
          <w:i/>
          <w:iCs/>
          <w:color w:val="000000"/>
          <w:lang w:val="lt-LT"/>
        </w:rPr>
        <w:t>(Šiame kontekste „galutinis naudos gavėjas“ reiškia tik fizinius asmenis, tiesiogiai ar netiesiogiai turinčius daugiau nei 25%</w:t>
      </w:r>
      <w:r w:rsidRPr="005F34B4">
        <w:rPr>
          <w:rFonts w:ascii="Times New Roman" w:eastAsia="ArialMT" w:hAnsi="Times New Roman" w:cs="Times New Roman"/>
          <w:color w:val="000000"/>
          <w:lang w:val="lt-LT"/>
        </w:rPr>
        <w:t xml:space="preserve"> tiekėjo ir naudos gavėjo</w:t>
      </w:r>
      <w:r w:rsidRPr="005F34B4">
        <w:rPr>
          <w:rFonts w:ascii="Times New Roman" w:eastAsia="Arial-BoldMT" w:hAnsi="Times New Roman" w:cs="Times New Roman"/>
          <w:b/>
          <w:bCs/>
          <w:color w:val="000000"/>
          <w:lang w:val="lt-LT"/>
        </w:rPr>
        <w:t xml:space="preserve"> </w:t>
      </w:r>
      <w:r w:rsidRPr="005F34B4">
        <w:rPr>
          <w:rFonts w:ascii="Times New Roman" w:eastAsia="Arial-ItalicMT" w:hAnsi="Times New Roman" w:cs="Times New Roman"/>
          <w:i/>
          <w:iCs/>
          <w:color w:val="000000"/>
          <w:lang w:val="lt-LT"/>
        </w:rPr>
        <w:t>partnerio akcijų ar balsavimo teisių. Jei tokių asmenų nėra, prašome nurodyti 4 fizinius asmenis, tiesiogiai ar netiesiogiai turinčius daugiausiai</w:t>
      </w:r>
      <w:r w:rsidRPr="005F34B4">
        <w:rPr>
          <w:rFonts w:ascii="Times New Roman" w:eastAsia="ArialMT" w:hAnsi="Times New Roman" w:cs="Times New Roman"/>
          <w:b/>
          <w:bCs/>
          <w:color w:val="000000"/>
          <w:lang w:val="lt-LT"/>
        </w:rPr>
        <w:t xml:space="preserve"> </w:t>
      </w:r>
      <w:r w:rsidR="003A1BD9" w:rsidRPr="005F34B4">
        <w:rPr>
          <w:rFonts w:ascii="Times New Roman" w:eastAsia="ArialMT" w:hAnsi="Times New Roman" w:cs="Times New Roman"/>
          <w:b/>
          <w:bCs/>
          <w:color w:val="000000"/>
          <w:lang w:val="lt-LT"/>
        </w:rPr>
        <w:t xml:space="preserve">kliento, </w:t>
      </w:r>
      <w:r w:rsidRPr="005F34B4">
        <w:rPr>
          <w:rFonts w:ascii="Times New Roman" w:eastAsia="ArialMT" w:hAnsi="Times New Roman" w:cs="Times New Roman"/>
          <w:b/>
          <w:bCs/>
          <w:color w:val="000000"/>
          <w:lang w:val="lt-LT"/>
        </w:rPr>
        <w:t>tiekėjo ir naudos gavėjo</w:t>
      </w:r>
      <w:r w:rsidRPr="005F34B4">
        <w:rPr>
          <w:rFonts w:ascii="Times New Roman" w:eastAsia="Arial-BoldMT" w:hAnsi="Times New Roman" w:cs="Times New Roman"/>
          <w:b/>
          <w:bCs/>
          <w:color w:val="000000"/>
          <w:lang w:val="lt-LT"/>
        </w:rPr>
        <w:t xml:space="preserve"> </w:t>
      </w:r>
      <w:r w:rsidRPr="005F34B4">
        <w:rPr>
          <w:rFonts w:ascii="Times New Roman" w:eastAsia="Arial-ItalicMT" w:hAnsi="Times New Roman" w:cs="Times New Roman"/>
          <w:i/>
          <w:iCs/>
          <w:color w:val="000000"/>
          <w:lang w:val="lt-LT"/>
        </w:rPr>
        <w:t>akcijų ar balsavimo teisių)</w:t>
      </w:r>
    </w:p>
    <w:tbl>
      <w:tblPr>
        <w:tblW w:w="9950" w:type="dxa"/>
        <w:jc w:val="center"/>
        <w:tblLayout w:type="fixed"/>
        <w:tblCellMar>
          <w:top w:w="55" w:type="dxa"/>
          <w:left w:w="55" w:type="dxa"/>
          <w:bottom w:w="55" w:type="dxa"/>
          <w:right w:w="55" w:type="dxa"/>
        </w:tblCellMar>
        <w:tblLook w:val="04A0" w:firstRow="1" w:lastRow="0" w:firstColumn="1" w:lastColumn="0" w:noHBand="0" w:noVBand="1"/>
      </w:tblPr>
      <w:tblGrid>
        <w:gridCol w:w="654"/>
        <w:gridCol w:w="1631"/>
        <w:gridCol w:w="2286"/>
        <w:gridCol w:w="1793"/>
        <w:gridCol w:w="1793"/>
        <w:gridCol w:w="1793"/>
      </w:tblGrid>
      <w:tr w:rsidR="00C341CA" w:rsidRPr="005F34B4" w14:paraId="7B144FB7" w14:textId="77777777" w:rsidTr="00965056">
        <w:trPr>
          <w:trHeight w:hRule="exact" w:val="281"/>
          <w:jc w:val="center"/>
        </w:trPr>
        <w:tc>
          <w:tcPr>
            <w:tcW w:w="654" w:type="dxa"/>
            <w:tcBorders>
              <w:top w:val="single" w:sz="4" w:space="0" w:color="000000"/>
              <w:left w:val="single" w:sz="4" w:space="0" w:color="000000"/>
              <w:bottom w:val="single" w:sz="4" w:space="0" w:color="000000"/>
              <w:right w:val="single" w:sz="4" w:space="0" w:color="000000"/>
            </w:tcBorders>
            <w:shd w:val="clear" w:color="auto" w:fill="CDD4E9"/>
          </w:tcPr>
          <w:p w14:paraId="722E683D" w14:textId="77777777" w:rsidR="00C341CA" w:rsidRPr="005F34B4" w:rsidRDefault="00C341CA" w:rsidP="00965056">
            <w:pPr>
              <w:rPr>
                <w:rFonts w:ascii="Times New Roman" w:hAnsi="Times New Roman" w:cs="Times New Roman"/>
                <w:sz w:val="22"/>
                <w:szCs w:val="22"/>
                <w:lang w:val="lt-LT"/>
              </w:rPr>
            </w:pPr>
          </w:p>
        </w:tc>
        <w:tc>
          <w:tcPr>
            <w:tcW w:w="1631" w:type="dxa"/>
            <w:tcBorders>
              <w:top w:val="single" w:sz="4" w:space="0" w:color="000000"/>
              <w:left w:val="single" w:sz="4" w:space="0" w:color="000000"/>
              <w:bottom w:val="single" w:sz="4" w:space="0" w:color="000000"/>
              <w:right w:val="single" w:sz="4" w:space="0" w:color="000000"/>
            </w:tcBorders>
            <w:shd w:val="clear" w:color="auto" w:fill="CDD4E9"/>
          </w:tcPr>
          <w:p w14:paraId="7961DBCD" w14:textId="77777777" w:rsidR="00C341CA" w:rsidRPr="005F34B4" w:rsidRDefault="00C341CA" w:rsidP="00965056">
            <w:pPr>
              <w:rPr>
                <w:rFonts w:ascii="Times New Roman" w:hAnsi="Times New Roman" w:cs="Times New Roman"/>
                <w:sz w:val="22"/>
                <w:szCs w:val="22"/>
                <w:lang w:val="lt-LT"/>
              </w:rPr>
            </w:pPr>
          </w:p>
        </w:tc>
        <w:tc>
          <w:tcPr>
            <w:tcW w:w="2286" w:type="dxa"/>
            <w:tcBorders>
              <w:top w:val="single" w:sz="4" w:space="0" w:color="000000"/>
              <w:left w:val="single" w:sz="4" w:space="0" w:color="000000"/>
              <w:bottom w:val="single" w:sz="4" w:space="0" w:color="000000"/>
              <w:right w:val="single" w:sz="4" w:space="0" w:color="000000"/>
            </w:tcBorders>
            <w:shd w:val="clear" w:color="auto" w:fill="CDD4E9"/>
          </w:tcPr>
          <w:p w14:paraId="3A3A3A30"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66D720DF"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6614F841"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4D84CF5F" w14:textId="77777777" w:rsidR="00C341CA" w:rsidRPr="005F34B4" w:rsidRDefault="00C341CA" w:rsidP="00965056">
            <w:pPr>
              <w:rPr>
                <w:rFonts w:ascii="Times New Roman" w:hAnsi="Times New Roman" w:cs="Times New Roman"/>
                <w:sz w:val="22"/>
                <w:szCs w:val="22"/>
                <w:lang w:val="lt-LT"/>
              </w:rPr>
            </w:pPr>
          </w:p>
        </w:tc>
      </w:tr>
      <w:tr w:rsidR="00C341CA" w:rsidRPr="005F34B4" w14:paraId="00D7A53D" w14:textId="77777777" w:rsidTr="00965056">
        <w:trPr>
          <w:trHeight w:hRule="exact" w:val="248"/>
          <w:jc w:val="center"/>
        </w:trPr>
        <w:tc>
          <w:tcPr>
            <w:tcW w:w="654"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55432860" w14:textId="77777777" w:rsidR="00C341CA" w:rsidRPr="005F34B4" w:rsidRDefault="00C341CA" w:rsidP="00965056">
            <w:pPr>
              <w:rPr>
                <w:rFonts w:ascii="Times New Roman" w:hAnsi="Times New Roman" w:cs="Times New Roman"/>
                <w:sz w:val="22"/>
                <w:szCs w:val="22"/>
                <w:lang w:val="lt-LT"/>
              </w:rPr>
            </w:pPr>
          </w:p>
        </w:tc>
        <w:tc>
          <w:tcPr>
            <w:tcW w:w="1631"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0C70BF53" w14:textId="77777777" w:rsidR="00C341CA" w:rsidRPr="005F34B4" w:rsidRDefault="00C341CA" w:rsidP="00965056">
            <w:pPr>
              <w:rPr>
                <w:rFonts w:ascii="Times New Roman" w:hAnsi="Times New Roman" w:cs="Times New Roman"/>
                <w:sz w:val="22"/>
                <w:szCs w:val="22"/>
                <w:lang w:val="lt-LT"/>
              </w:rPr>
            </w:pPr>
          </w:p>
        </w:tc>
        <w:tc>
          <w:tcPr>
            <w:tcW w:w="2286"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5C687B76"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2F55536E"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776E7C92"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64ADF688" w14:textId="77777777" w:rsidR="00C341CA" w:rsidRPr="005F34B4" w:rsidRDefault="00C341CA" w:rsidP="00965056">
            <w:pPr>
              <w:rPr>
                <w:rFonts w:ascii="Times New Roman" w:hAnsi="Times New Roman" w:cs="Times New Roman"/>
                <w:sz w:val="22"/>
                <w:szCs w:val="22"/>
                <w:lang w:val="lt-LT"/>
              </w:rPr>
            </w:pPr>
          </w:p>
        </w:tc>
      </w:tr>
      <w:tr w:rsidR="00C341CA" w:rsidRPr="005F34B4" w14:paraId="1798AA78" w14:textId="77777777" w:rsidTr="00965056">
        <w:trPr>
          <w:trHeight w:hRule="exact" w:val="248"/>
          <w:jc w:val="center"/>
        </w:trPr>
        <w:tc>
          <w:tcPr>
            <w:tcW w:w="654" w:type="dxa"/>
            <w:tcBorders>
              <w:top w:val="single" w:sz="4" w:space="0" w:color="000000"/>
              <w:left w:val="single" w:sz="4" w:space="0" w:color="000000"/>
              <w:bottom w:val="single" w:sz="4" w:space="0" w:color="000000"/>
              <w:right w:val="single" w:sz="4" w:space="0" w:color="000000"/>
            </w:tcBorders>
            <w:shd w:val="clear" w:color="auto" w:fill="CDD4E9"/>
          </w:tcPr>
          <w:p w14:paraId="6BEAC2DD" w14:textId="77777777" w:rsidR="00C341CA" w:rsidRPr="005F34B4" w:rsidRDefault="00C341CA" w:rsidP="00965056">
            <w:pPr>
              <w:rPr>
                <w:rFonts w:ascii="Times New Roman" w:hAnsi="Times New Roman" w:cs="Times New Roman"/>
                <w:sz w:val="22"/>
                <w:szCs w:val="22"/>
                <w:lang w:val="lt-LT"/>
              </w:rPr>
            </w:pPr>
          </w:p>
        </w:tc>
        <w:tc>
          <w:tcPr>
            <w:tcW w:w="1631" w:type="dxa"/>
            <w:tcBorders>
              <w:top w:val="single" w:sz="4" w:space="0" w:color="000000"/>
              <w:left w:val="single" w:sz="4" w:space="0" w:color="000000"/>
              <w:bottom w:val="single" w:sz="4" w:space="0" w:color="000000"/>
              <w:right w:val="single" w:sz="4" w:space="0" w:color="000000"/>
            </w:tcBorders>
            <w:shd w:val="clear" w:color="auto" w:fill="CDD4E9"/>
          </w:tcPr>
          <w:p w14:paraId="284290D9" w14:textId="77777777" w:rsidR="00C341CA" w:rsidRPr="005F34B4" w:rsidRDefault="00C341CA" w:rsidP="00965056">
            <w:pPr>
              <w:rPr>
                <w:rFonts w:ascii="Times New Roman" w:hAnsi="Times New Roman" w:cs="Times New Roman"/>
                <w:sz w:val="22"/>
                <w:szCs w:val="22"/>
                <w:lang w:val="lt-LT"/>
              </w:rPr>
            </w:pPr>
          </w:p>
        </w:tc>
        <w:tc>
          <w:tcPr>
            <w:tcW w:w="2286" w:type="dxa"/>
            <w:tcBorders>
              <w:top w:val="single" w:sz="4" w:space="0" w:color="000000"/>
              <w:left w:val="single" w:sz="4" w:space="0" w:color="000000"/>
              <w:bottom w:val="single" w:sz="4" w:space="0" w:color="000000"/>
              <w:right w:val="single" w:sz="4" w:space="0" w:color="000000"/>
            </w:tcBorders>
            <w:shd w:val="clear" w:color="auto" w:fill="CDD4E9"/>
          </w:tcPr>
          <w:p w14:paraId="1CBB9DE4"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64A4EB20"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25DD066A"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2B4BD78B" w14:textId="77777777" w:rsidR="00C341CA" w:rsidRPr="005F34B4" w:rsidRDefault="00C341CA" w:rsidP="00965056">
            <w:pPr>
              <w:rPr>
                <w:rFonts w:ascii="Times New Roman" w:hAnsi="Times New Roman" w:cs="Times New Roman"/>
                <w:sz w:val="22"/>
                <w:szCs w:val="22"/>
                <w:lang w:val="lt-LT"/>
              </w:rPr>
            </w:pPr>
          </w:p>
        </w:tc>
      </w:tr>
      <w:tr w:rsidR="00C341CA" w:rsidRPr="005F34B4" w14:paraId="135FEF25" w14:textId="77777777" w:rsidTr="00965056">
        <w:trPr>
          <w:trHeight w:hRule="exact" w:val="248"/>
          <w:jc w:val="center"/>
        </w:trPr>
        <w:tc>
          <w:tcPr>
            <w:tcW w:w="654"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56D06F32" w14:textId="77777777" w:rsidR="00C341CA" w:rsidRPr="005F34B4" w:rsidRDefault="00C341CA" w:rsidP="00965056">
            <w:pPr>
              <w:rPr>
                <w:rFonts w:ascii="Times New Roman" w:hAnsi="Times New Roman" w:cs="Times New Roman"/>
                <w:sz w:val="22"/>
                <w:szCs w:val="22"/>
                <w:lang w:val="lt-LT"/>
              </w:rPr>
            </w:pPr>
          </w:p>
        </w:tc>
        <w:tc>
          <w:tcPr>
            <w:tcW w:w="1631"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1546B472" w14:textId="77777777" w:rsidR="00C341CA" w:rsidRPr="005F34B4" w:rsidRDefault="00C341CA" w:rsidP="00965056">
            <w:pPr>
              <w:rPr>
                <w:rFonts w:ascii="Times New Roman" w:hAnsi="Times New Roman" w:cs="Times New Roman"/>
                <w:sz w:val="22"/>
                <w:szCs w:val="22"/>
                <w:lang w:val="lt-LT"/>
              </w:rPr>
            </w:pPr>
          </w:p>
        </w:tc>
        <w:tc>
          <w:tcPr>
            <w:tcW w:w="2286"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548546BD"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17F7ABE3"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1389D42C"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299D5202" w14:textId="77777777" w:rsidR="00C341CA" w:rsidRPr="005F34B4" w:rsidRDefault="00C341CA" w:rsidP="00965056">
            <w:pPr>
              <w:rPr>
                <w:rFonts w:ascii="Times New Roman" w:hAnsi="Times New Roman" w:cs="Times New Roman"/>
                <w:sz w:val="22"/>
                <w:szCs w:val="22"/>
                <w:lang w:val="lt-LT"/>
              </w:rPr>
            </w:pPr>
          </w:p>
        </w:tc>
      </w:tr>
      <w:tr w:rsidR="00C341CA" w:rsidRPr="005F34B4" w14:paraId="28194779" w14:textId="77777777" w:rsidTr="00965056">
        <w:trPr>
          <w:trHeight w:hRule="exact" w:val="240"/>
          <w:jc w:val="center"/>
        </w:trPr>
        <w:tc>
          <w:tcPr>
            <w:tcW w:w="654" w:type="dxa"/>
            <w:tcBorders>
              <w:top w:val="single" w:sz="4" w:space="0" w:color="000000"/>
              <w:left w:val="single" w:sz="4" w:space="0" w:color="000000"/>
              <w:bottom w:val="single" w:sz="4" w:space="0" w:color="000000"/>
              <w:right w:val="single" w:sz="4" w:space="0" w:color="000000"/>
            </w:tcBorders>
            <w:shd w:val="clear" w:color="auto" w:fill="CDD4E9"/>
          </w:tcPr>
          <w:p w14:paraId="62661ECE" w14:textId="77777777" w:rsidR="00C341CA" w:rsidRPr="005F34B4" w:rsidRDefault="00C341CA" w:rsidP="00965056">
            <w:pPr>
              <w:rPr>
                <w:rFonts w:ascii="Times New Roman" w:hAnsi="Times New Roman" w:cs="Times New Roman"/>
                <w:sz w:val="22"/>
                <w:szCs w:val="22"/>
                <w:lang w:val="lt-LT"/>
              </w:rPr>
            </w:pPr>
          </w:p>
        </w:tc>
        <w:tc>
          <w:tcPr>
            <w:tcW w:w="1631" w:type="dxa"/>
            <w:tcBorders>
              <w:top w:val="single" w:sz="4" w:space="0" w:color="000000"/>
              <w:left w:val="single" w:sz="4" w:space="0" w:color="000000"/>
              <w:bottom w:val="single" w:sz="4" w:space="0" w:color="000000"/>
              <w:right w:val="single" w:sz="4" w:space="0" w:color="000000"/>
            </w:tcBorders>
            <w:shd w:val="clear" w:color="auto" w:fill="CDD4E9"/>
          </w:tcPr>
          <w:p w14:paraId="02B89FCE" w14:textId="77777777" w:rsidR="00C341CA" w:rsidRPr="005F34B4" w:rsidRDefault="00C341CA" w:rsidP="00965056">
            <w:pPr>
              <w:rPr>
                <w:rFonts w:ascii="Times New Roman" w:hAnsi="Times New Roman" w:cs="Times New Roman"/>
                <w:sz w:val="22"/>
                <w:szCs w:val="22"/>
                <w:lang w:val="lt-LT"/>
              </w:rPr>
            </w:pPr>
          </w:p>
        </w:tc>
        <w:tc>
          <w:tcPr>
            <w:tcW w:w="2286" w:type="dxa"/>
            <w:tcBorders>
              <w:top w:val="single" w:sz="4" w:space="0" w:color="000000"/>
              <w:left w:val="single" w:sz="4" w:space="0" w:color="000000"/>
              <w:bottom w:val="single" w:sz="4" w:space="0" w:color="000000"/>
              <w:right w:val="single" w:sz="4" w:space="0" w:color="000000"/>
            </w:tcBorders>
            <w:shd w:val="clear" w:color="auto" w:fill="CDD4E9"/>
          </w:tcPr>
          <w:p w14:paraId="7FD74293"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00221013"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35CF4719" w14:textId="77777777" w:rsidR="00C341CA" w:rsidRPr="005F34B4" w:rsidRDefault="00C341CA" w:rsidP="00965056">
            <w:pPr>
              <w:rPr>
                <w:rFonts w:ascii="Times New Roman" w:hAnsi="Times New Roman" w:cs="Times New Roman"/>
                <w:sz w:val="22"/>
                <w:szCs w:val="22"/>
                <w:lang w:val="lt-LT"/>
              </w:rPr>
            </w:pPr>
          </w:p>
        </w:tc>
        <w:tc>
          <w:tcPr>
            <w:tcW w:w="1793" w:type="dxa"/>
            <w:tcBorders>
              <w:top w:val="single" w:sz="4" w:space="0" w:color="000000"/>
              <w:left w:val="single" w:sz="4" w:space="0" w:color="000000"/>
              <w:bottom w:val="single" w:sz="4" w:space="0" w:color="000000"/>
              <w:right w:val="single" w:sz="4" w:space="0" w:color="000000"/>
            </w:tcBorders>
            <w:shd w:val="clear" w:color="auto" w:fill="CDD4E9"/>
          </w:tcPr>
          <w:p w14:paraId="6BE76BA3" w14:textId="77777777" w:rsidR="00C341CA" w:rsidRPr="005F34B4" w:rsidRDefault="00C341CA" w:rsidP="00965056">
            <w:pPr>
              <w:rPr>
                <w:rFonts w:ascii="Times New Roman" w:hAnsi="Times New Roman" w:cs="Times New Roman"/>
                <w:sz w:val="22"/>
                <w:szCs w:val="22"/>
                <w:lang w:val="lt-LT"/>
              </w:rPr>
            </w:pPr>
          </w:p>
        </w:tc>
      </w:tr>
    </w:tbl>
    <w:p w14:paraId="6CD7BF27" w14:textId="77777777" w:rsidR="00C341CA" w:rsidRPr="005F34B4" w:rsidRDefault="00C341CA" w:rsidP="00C341CA">
      <w:pPr>
        <w:widowControl/>
        <w:spacing w:line="259" w:lineRule="auto"/>
        <w:ind w:left="236"/>
        <w:jc w:val="both"/>
        <w:rPr>
          <w:rFonts w:ascii="Times New Roman" w:hAnsi="Times New Roman" w:cs="Times New Roman"/>
          <w:sz w:val="22"/>
          <w:szCs w:val="22"/>
          <w:lang w:val="lt-LT"/>
        </w:rPr>
      </w:pPr>
    </w:p>
    <w:p w14:paraId="2BCD1EF9" w14:textId="2E1362A7" w:rsidR="00C341CA" w:rsidRPr="005F34B4" w:rsidRDefault="00C341CA" w:rsidP="00C341CA">
      <w:pPr>
        <w:pStyle w:val="Sraopastraipa"/>
        <w:widowControl/>
        <w:numPr>
          <w:ilvl w:val="1"/>
          <w:numId w:val="36"/>
        </w:numPr>
        <w:tabs>
          <w:tab w:val="left" w:pos="603"/>
        </w:tabs>
        <w:spacing w:line="259" w:lineRule="auto"/>
        <w:ind w:left="567"/>
        <w:jc w:val="both"/>
        <w:rPr>
          <w:rFonts w:ascii="Times New Roman" w:hAnsi="Times New Roman" w:cs="Times New Roman"/>
          <w:lang w:val="lt-LT"/>
        </w:rPr>
      </w:pPr>
      <w:r w:rsidRPr="005F34B4">
        <w:rPr>
          <w:rFonts w:ascii="Times New Roman" w:eastAsia="Arial-BoldMT" w:hAnsi="Times New Roman" w:cs="Times New Roman"/>
          <w:b/>
          <w:bCs/>
          <w:color w:val="000000"/>
          <w:lang w:val="lt-LT"/>
        </w:rPr>
        <w:t>Prašome nurodyti asmenis, kurie kontroliuoja</w:t>
      </w:r>
      <w:r w:rsidR="003A1BD9" w:rsidRPr="005F34B4">
        <w:rPr>
          <w:rFonts w:ascii="Times New Roman" w:eastAsia="ArialMT" w:hAnsi="Times New Roman" w:cs="Times New Roman"/>
          <w:b/>
          <w:bCs/>
          <w:color w:val="000000"/>
          <w:lang w:val="lt-LT"/>
        </w:rPr>
        <w:t xml:space="preserve"> kliento, </w:t>
      </w:r>
      <w:r w:rsidRPr="005F34B4">
        <w:rPr>
          <w:rFonts w:ascii="Times New Roman" w:eastAsia="ArialMT" w:hAnsi="Times New Roman" w:cs="Times New Roman"/>
          <w:b/>
          <w:bCs/>
          <w:color w:val="000000"/>
          <w:lang w:val="lt-LT"/>
        </w:rPr>
        <w:t>tiekėjo ir naudos gavėjo</w:t>
      </w:r>
      <w:r w:rsidRPr="005F34B4">
        <w:rPr>
          <w:rFonts w:ascii="Times New Roman" w:eastAsia="Arial-BoldMT" w:hAnsi="Times New Roman" w:cs="Times New Roman"/>
          <w:b/>
          <w:bCs/>
          <w:color w:val="000000"/>
          <w:lang w:val="lt-LT"/>
        </w:rPr>
        <w:t xml:space="preserve"> veiklą</w:t>
      </w:r>
    </w:p>
    <w:p w14:paraId="772A0E32" w14:textId="77777777" w:rsidR="00C341CA" w:rsidRPr="005F34B4" w:rsidRDefault="00C341CA" w:rsidP="0015564E">
      <w:pPr>
        <w:widowControl/>
        <w:spacing w:line="259" w:lineRule="auto"/>
        <w:ind w:left="567"/>
        <w:jc w:val="both"/>
        <w:rPr>
          <w:rFonts w:ascii="Times New Roman" w:eastAsia="Arial-ItalicMT" w:hAnsi="Times New Roman" w:cs="Times New Roman"/>
          <w:i/>
          <w:iCs/>
          <w:color w:val="000000"/>
          <w:lang w:val="lt-LT"/>
        </w:rPr>
      </w:pPr>
      <w:r w:rsidRPr="005F34B4">
        <w:rPr>
          <w:rFonts w:ascii="Times New Roman" w:eastAsia="Arial-ItalicMT" w:hAnsi="Times New Roman" w:cs="Times New Roman"/>
          <w:i/>
          <w:iCs/>
          <w:color w:val="000000"/>
          <w:lang w:val="lt-LT"/>
        </w:rPr>
        <w:t>(Lentelė žemiau pildoma, jei</w:t>
      </w:r>
      <w:r w:rsidRPr="005F34B4">
        <w:rPr>
          <w:rFonts w:ascii="Times New Roman" w:eastAsia="ArialMT" w:hAnsi="Times New Roman" w:cs="Times New Roman"/>
          <w:i/>
          <w:iCs/>
          <w:color w:val="000000"/>
          <w:lang w:val="lt-LT"/>
        </w:rPr>
        <w:t xml:space="preserve"> tiekėją ir naudos gavėją</w:t>
      </w:r>
      <w:r w:rsidRPr="005F34B4">
        <w:rPr>
          <w:rFonts w:ascii="Times New Roman" w:eastAsia="Arial-BoldMT" w:hAnsi="Times New Roman" w:cs="Times New Roman"/>
          <w:b/>
          <w:bCs/>
          <w:color w:val="000000"/>
          <w:lang w:val="lt-LT"/>
        </w:rPr>
        <w:t xml:space="preserve"> </w:t>
      </w:r>
      <w:r w:rsidRPr="005F34B4">
        <w:rPr>
          <w:rFonts w:ascii="Times New Roman" w:eastAsia="Arial-ItalicMT" w:hAnsi="Times New Roman" w:cs="Times New Roman"/>
          <w:i/>
          <w:iCs/>
          <w:color w:val="000000"/>
          <w:lang w:val="lt-LT"/>
        </w:rPr>
        <w:t>kontroliuojantys asmenys yra kiti nei nurodyti 5.1 punkto lentelėje aukščiau arba kontrolė yra daroma kitais būdais nei akcijų ar balsavimo teisių pagrindais)</w:t>
      </w:r>
    </w:p>
    <w:tbl>
      <w:tblPr>
        <w:tblW w:w="10222" w:type="dxa"/>
        <w:jc w:val="center"/>
        <w:tblLayout w:type="fixed"/>
        <w:tblCellMar>
          <w:top w:w="55" w:type="dxa"/>
          <w:left w:w="55" w:type="dxa"/>
          <w:bottom w:w="55" w:type="dxa"/>
          <w:right w:w="55" w:type="dxa"/>
        </w:tblCellMar>
        <w:tblLook w:val="04A0" w:firstRow="1" w:lastRow="0" w:firstColumn="1" w:lastColumn="0" w:noHBand="0" w:noVBand="1"/>
      </w:tblPr>
      <w:tblGrid>
        <w:gridCol w:w="558"/>
        <w:gridCol w:w="2100"/>
        <w:gridCol w:w="1610"/>
        <w:gridCol w:w="1312"/>
        <w:gridCol w:w="1762"/>
        <w:gridCol w:w="2720"/>
        <w:gridCol w:w="160"/>
      </w:tblGrid>
      <w:tr w:rsidR="00C341CA" w:rsidRPr="005F34B4" w14:paraId="07AB8232" w14:textId="77777777" w:rsidTr="00965056">
        <w:trPr>
          <w:trHeight w:hRule="exact" w:val="1039"/>
          <w:jc w:val="center"/>
        </w:trPr>
        <w:tc>
          <w:tcPr>
            <w:tcW w:w="558" w:type="dxa"/>
            <w:tcBorders>
              <w:top w:val="single" w:sz="4" w:space="0" w:color="auto"/>
              <w:left w:val="single" w:sz="4" w:space="0" w:color="auto"/>
              <w:bottom w:val="single" w:sz="4" w:space="0" w:color="auto"/>
              <w:right w:val="single" w:sz="4" w:space="0" w:color="auto"/>
            </w:tcBorders>
            <w:shd w:val="clear" w:color="auto" w:fill="CDD4E9"/>
          </w:tcPr>
          <w:p w14:paraId="236F88E8" w14:textId="77777777" w:rsidR="00C341CA" w:rsidRPr="005F34B4" w:rsidRDefault="00C341CA" w:rsidP="00965056">
            <w:pPr>
              <w:rPr>
                <w:rFonts w:ascii="Times New Roman" w:hAnsi="Times New Roman" w:cs="Times New Roman"/>
                <w:sz w:val="22"/>
                <w:szCs w:val="22"/>
                <w:lang w:val="lt-LT"/>
              </w:rPr>
            </w:pPr>
          </w:p>
        </w:tc>
        <w:tc>
          <w:tcPr>
            <w:tcW w:w="2100" w:type="dxa"/>
            <w:tcBorders>
              <w:top w:val="single" w:sz="4" w:space="0" w:color="auto"/>
              <w:left w:val="single" w:sz="4" w:space="0" w:color="auto"/>
              <w:bottom w:val="single" w:sz="4" w:space="0" w:color="auto"/>
              <w:right w:val="single" w:sz="4" w:space="0" w:color="auto"/>
            </w:tcBorders>
            <w:shd w:val="clear" w:color="auto" w:fill="CDD4E9"/>
          </w:tcPr>
          <w:p w14:paraId="08E3DFC3" w14:textId="77777777" w:rsidR="00C341CA" w:rsidRPr="005F34B4" w:rsidRDefault="00C341CA" w:rsidP="00965056">
            <w:pPr>
              <w:rPr>
                <w:rFonts w:ascii="Times New Roman" w:hAnsi="Times New Roman" w:cs="Times New Roman"/>
                <w:sz w:val="22"/>
                <w:szCs w:val="22"/>
                <w:lang w:val="lt-LT"/>
              </w:rPr>
            </w:pPr>
          </w:p>
        </w:tc>
        <w:tc>
          <w:tcPr>
            <w:tcW w:w="1610" w:type="dxa"/>
            <w:tcBorders>
              <w:top w:val="single" w:sz="4" w:space="0" w:color="auto"/>
              <w:left w:val="single" w:sz="4" w:space="0" w:color="auto"/>
              <w:bottom w:val="single" w:sz="4" w:space="0" w:color="auto"/>
              <w:right w:val="single" w:sz="4" w:space="0" w:color="auto"/>
            </w:tcBorders>
            <w:shd w:val="clear" w:color="auto" w:fill="CDD4E9"/>
          </w:tcPr>
          <w:p w14:paraId="290BE726" w14:textId="77777777" w:rsidR="00C341CA" w:rsidRPr="005F34B4" w:rsidRDefault="00C341CA" w:rsidP="00965056">
            <w:pPr>
              <w:rPr>
                <w:rFonts w:ascii="Times New Roman" w:hAnsi="Times New Roman" w:cs="Times New Roman"/>
                <w:sz w:val="22"/>
                <w:szCs w:val="22"/>
                <w:lang w:val="lt-LT"/>
              </w:rPr>
            </w:pPr>
          </w:p>
        </w:tc>
        <w:tc>
          <w:tcPr>
            <w:tcW w:w="1312" w:type="dxa"/>
            <w:tcBorders>
              <w:top w:val="single" w:sz="4" w:space="0" w:color="auto"/>
              <w:left w:val="single" w:sz="4" w:space="0" w:color="auto"/>
              <w:bottom w:val="single" w:sz="4" w:space="0" w:color="auto"/>
              <w:right w:val="single" w:sz="4" w:space="0" w:color="auto"/>
            </w:tcBorders>
            <w:shd w:val="clear" w:color="auto" w:fill="CDD4E9"/>
          </w:tcPr>
          <w:p w14:paraId="48AF7632" w14:textId="77777777" w:rsidR="00C341CA" w:rsidRPr="005F34B4" w:rsidRDefault="00C341CA" w:rsidP="00965056">
            <w:pPr>
              <w:rPr>
                <w:rFonts w:ascii="Times New Roman" w:hAnsi="Times New Roman" w:cs="Times New Roman"/>
                <w:sz w:val="22"/>
                <w:szCs w:val="22"/>
                <w:lang w:val="lt-LT"/>
              </w:rPr>
            </w:pPr>
          </w:p>
        </w:tc>
        <w:tc>
          <w:tcPr>
            <w:tcW w:w="1762" w:type="dxa"/>
            <w:tcBorders>
              <w:top w:val="single" w:sz="4" w:space="0" w:color="auto"/>
              <w:left w:val="single" w:sz="4" w:space="0" w:color="auto"/>
              <w:bottom w:val="single" w:sz="4" w:space="0" w:color="auto"/>
              <w:right w:val="single" w:sz="4" w:space="0" w:color="auto"/>
            </w:tcBorders>
            <w:shd w:val="clear" w:color="auto" w:fill="CDD4E9"/>
          </w:tcPr>
          <w:p w14:paraId="0E562A64" w14:textId="77777777" w:rsidR="00C341CA" w:rsidRPr="005F34B4" w:rsidRDefault="00C341CA" w:rsidP="00965056">
            <w:pPr>
              <w:rPr>
                <w:rFonts w:ascii="Times New Roman" w:hAnsi="Times New Roman" w:cs="Times New Roman"/>
                <w:sz w:val="22"/>
                <w:szCs w:val="22"/>
                <w:lang w:val="lt-LT"/>
              </w:rPr>
            </w:pPr>
          </w:p>
        </w:tc>
        <w:tc>
          <w:tcPr>
            <w:tcW w:w="2720" w:type="dxa"/>
            <w:tcBorders>
              <w:top w:val="single" w:sz="4" w:space="0" w:color="auto"/>
              <w:left w:val="single" w:sz="4" w:space="0" w:color="auto"/>
              <w:bottom w:val="single" w:sz="4" w:space="0" w:color="auto"/>
              <w:right w:val="single" w:sz="4" w:space="0" w:color="auto"/>
            </w:tcBorders>
            <w:shd w:val="clear" w:color="auto" w:fill="CDD4E9"/>
          </w:tcPr>
          <w:p w14:paraId="1AA50A15" w14:textId="77777777" w:rsidR="00C341CA" w:rsidRPr="005F34B4" w:rsidRDefault="00C341CA" w:rsidP="00965056">
            <w:pPr>
              <w:rPr>
                <w:rFonts w:ascii="Times New Roman" w:hAnsi="Times New Roman" w:cs="Times New Roman"/>
                <w:sz w:val="22"/>
                <w:szCs w:val="22"/>
                <w:lang w:val="lt-LT"/>
              </w:rPr>
            </w:pPr>
          </w:p>
        </w:tc>
        <w:tc>
          <w:tcPr>
            <w:tcW w:w="160" w:type="dxa"/>
            <w:tcBorders>
              <w:top w:val="single" w:sz="4" w:space="0" w:color="000000"/>
              <w:left w:val="single" w:sz="4" w:space="0" w:color="auto"/>
              <w:bottom w:val="single" w:sz="4" w:space="0" w:color="000000"/>
              <w:right w:val="single" w:sz="4" w:space="0" w:color="000000"/>
            </w:tcBorders>
            <w:shd w:val="clear" w:color="auto" w:fill="CDD4E9"/>
          </w:tcPr>
          <w:p w14:paraId="4880939B" w14:textId="77777777" w:rsidR="00C341CA" w:rsidRPr="005F34B4" w:rsidRDefault="00C341CA" w:rsidP="00965056">
            <w:pPr>
              <w:rPr>
                <w:rFonts w:ascii="Times New Roman" w:hAnsi="Times New Roman" w:cs="Times New Roman"/>
                <w:sz w:val="22"/>
                <w:szCs w:val="22"/>
                <w:lang w:val="lt-LT"/>
              </w:rPr>
            </w:pPr>
          </w:p>
        </w:tc>
      </w:tr>
      <w:tr w:rsidR="00C341CA" w:rsidRPr="005F34B4" w14:paraId="5069F885" w14:textId="77777777" w:rsidTr="00965056">
        <w:trPr>
          <w:trHeight w:hRule="exact" w:val="256"/>
          <w:jc w:val="center"/>
        </w:trPr>
        <w:tc>
          <w:tcPr>
            <w:tcW w:w="558" w:type="dxa"/>
            <w:tcBorders>
              <w:top w:val="single" w:sz="4" w:space="0" w:color="auto"/>
              <w:left w:val="single" w:sz="4" w:space="0" w:color="auto"/>
              <w:bottom w:val="single" w:sz="4" w:space="0" w:color="auto"/>
              <w:right w:val="single" w:sz="4" w:space="0" w:color="auto"/>
            </w:tcBorders>
            <w:shd w:val="clear" w:color="auto" w:fill="E8EBF5"/>
            <w:vAlign w:val="center"/>
          </w:tcPr>
          <w:p w14:paraId="59AE6652" w14:textId="77777777" w:rsidR="00C341CA" w:rsidRPr="005F34B4" w:rsidRDefault="00C341CA" w:rsidP="00965056">
            <w:pPr>
              <w:rPr>
                <w:rFonts w:ascii="Times New Roman" w:hAnsi="Times New Roman" w:cs="Times New Roman"/>
                <w:sz w:val="22"/>
                <w:szCs w:val="22"/>
                <w:lang w:val="lt-LT"/>
              </w:rPr>
            </w:pPr>
          </w:p>
        </w:tc>
        <w:tc>
          <w:tcPr>
            <w:tcW w:w="2100" w:type="dxa"/>
            <w:tcBorders>
              <w:top w:val="single" w:sz="4" w:space="0" w:color="auto"/>
              <w:left w:val="single" w:sz="4" w:space="0" w:color="auto"/>
              <w:bottom w:val="single" w:sz="4" w:space="0" w:color="auto"/>
              <w:right w:val="single" w:sz="4" w:space="0" w:color="auto"/>
            </w:tcBorders>
            <w:shd w:val="clear" w:color="auto" w:fill="E8EBF5"/>
            <w:vAlign w:val="center"/>
          </w:tcPr>
          <w:p w14:paraId="12982D6F" w14:textId="77777777" w:rsidR="00C341CA" w:rsidRPr="005F34B4" w:rsidRDefault="00C341CA" w:rsidP="00965056">
            <w:pPr>
              <w:rPr>
                <w:rFonts w:ascii="Times New Roman" w:hAnsi="Times New Roman" w:cs="Times New Roman"/>
                <w:sz w:val="22"/>
                <w:szCs w:val="22"/>
                <w:lang w:val="lt-LT"/>
              </w:rPr>
            </w:pPr>
          </w:p>
        </w:tc>
        <w:tc>
          <w:tcPr>
            <w:tcW w:w="1610" w:type="dxa"/>
            <w:tcBorders>
              <w:top w:val="single" w:sz="4" w:space="0" w:color="auto"/>
              <w:left w:val="single" w:sz="4" w:space="0" w:color="auto"/>
              <w:bottom w:val="single" w:sz="4" w:space="0" w:color="auto"/>
              <w:right w:val="single" w:sz="4" w:space="0" w:color="auto"/>
            </w:tcBorders>
            <w:shd w:val="clear" w:color="auto" w:fill="E8EBF5"/>
            <w:vAlign w:val="center"/>
          </w:tcPr>
          <w:p w14:paraId="7313C666" w14:textId="77777777" w:rsidR="00C341CA" w:rsidRPr="005F34B4" w:rsidRDefault="00C341CA" w:rsidP="00965056">
            <w:pPr>
              <w:rPr>
                <w:rFonts w:ascii="Times New Roman" w:hAnsi="Times New Roman" w:cs="Times New Roman"/>
                <w:sz w:val="22"/>
                <w:szCs w:val="22"/>
                <w:lang w:val="lt-LT"/>
              </w:rPr>
            </w:pPr>
          </w:p>
        </w:tc>
        <w:tc>
          <w:tcPr>
            <w:tcW w:w="1312" w:type="dxa"/>
            <w:tcBorders>
              <w:top w:val="single" w:sz="4" w:space="0" w:color="auto"/>
              <w:left w:val="single" w:sz="4" w:space="0" w:color="auto"/>
              <w:bottom w:val="single" w:sz="4" w:space="0" w:color="auto"/>
              <w:right w:val="single" w:sz="4" w:space="0" w:color="auto"/>
            </w:tcBorders>
            <w:shd w:val="clear" w:color="auto" w:fill="E8EBF5"/>
            <w:vAlign w:val="center"/>
          </w:tcPr>
          <w:p w14:paraId="58AF3768" w14:textId="77777777" w:rsidR="00C341CA" w:rsidRPr="005F34B4" w:rsidRDefault="00C341CA" w:rsidP="00965056">
            <w:pPr>
              <w:rPr>
                <w:rFonts w:ascii="Times New Roman" w:hAnsi="Times New Roman" w:cs="Times New Roman"/>
                <w:sz w:val="22"/>
                <w:szCs w:val="22"/>
                <w:lang w:val="lt-LT"/>
              </w:rPr>
            </w:pPr>
          </w:p>
        </w:tc>
        <w:tc>
          <w:tcPr>
            <w:tcW w:w="1762" w:type="dxa"/>
            <w:tcBorders>
              <w:top w:val="single" w:sz="4" w:space="0" w:color="auto"/>
              <w:left w:val="single" w:sz="4" w:space="0" w:color="auto"/>
              <w:bottom w:val="single" w:sz="4" w:space="0" w:color="auto"/>
              <w:right w:val="single" w:sz="4" w:space="0" w:color="auto"/>
            </w:tcBorders>
            <w:shd w:val="clear" w:color="auto" w:fill="E8EBF5"/>
            <w:vAlign w:val="center"/>
          </w:tcPr>
          <w:p w14:paraId="54ED7077" w14:textId="77777777" w:rsidR="00C341CA" w:rsidRPr="005F34B4" w:rsidRDefault="00C341CA" w:rsidP="00965056">
            <w:pPr>
              <w:rPr>
                <w:rFonts w:ascii="Times New Roman" w:hAnsi="Times New Roman" w:cs="Times New Roman"/>
                <w:sz w:val="22"/>
                <w:szCs w:val="22"/>
                <w:lang w:val="lt-LT"/>
              </w:rPr>
            </w:pPr>
          </w:p>
        </w:tc>
        <w:tc>
          <w:tcPr>
            <w:tcW w:w="2720" w:type="dxa"/>
            <w:tcBorders>
              <w:top w:val="single" w:sz="4" w:space="0" w:color="auto"/>
              <w:left w:val="single" w:sz="4" w:space="0" w:color="auto"/>
              <w:bottom w:val="single" w:sz="4" w:space="0" w:color="auto"/>
              <w:right w:val="single" w:sz="4" w:space="0" w:color="auto"/>
            </w:tcBorders>
            <w:shd w:val="clear" w:color="auto" w:fill="E8EBF5"/>
            <w:vAlign w:val="center"/>
          </w:tcPr>
          <w:p w14:paraId="34005D59" w14:textId="77777777" w:rsidR="00C341CA" w:rsidRPr="005F34B4" w:rsidRDefault="00C341CA" w:rsidP="00965056">
            <w:pPr>
              <w:rPr>
                <w:rFonts w:ascii="Times New Roman" w:hAnsi="Times New Roman" w:cs="Times New Roman"/>
                <w:sz w:val="22"/>
                <w:szCs w:val="22"/>
                <w:lang w:val="lt-LT"/>
              </w:rPr>
            </w:pPr>
          </w:p>
        </w:tc>
        <w:tc>
          <w:tcPr>
            <w:tcW w:w="160" w:type="dxa"/>
            <w:tcBorders>
              <w:top w:val="single" w:sz="4" w:space="0" w:color="000000"/>
              <w:left w:val="single" w:sz="4" w:space="0" w:color="auto"/>
              <w:bottom w:val="single" w:sz="4" w:space="0" w:color="000000"/>
              <w:right w:val="single" w:sz="4" w:space="0" w:color="000000"/>
            </w:tcBorders>
            <w:shd w:val="clear" w:color="auto" w:fill="E8EBF5"/>
            <w:vAlign w:val="center"/>
          </w:tcPr>
          <w:p w14:paraId="0D09EA30" w14:textId="77777777" w:rsidR="00C341CA" w:rsidRPr="005F34B4" w:rsidRDefault="00C341CA" w:rsidP="00965056">
            <w:pPr>
              <w:rPr>
                <w:rFonts w:ascii="Times New Roman" w:hAnsi="Times New Roman" w:cs="Times New Roman"/>
                <w:sz w:val="22"/>
                <w:szCs w:val="22"/>
                <w:lang w:val="lt-LT"/>
              </w:rPr>
            </w:pPr>
          </w:p>
        </w:tc>
      </w:tr>
      <w:tr w:rsidR="00C341CA" w:rsidRPr="005F34B4" w14:paraId="5CB4008F" w14:textId="77777777" w:rsidTr="00965056">
        <w:trPr>
          <w:trHeight w:hRule="exact" w:val="240"/>
          <w:jc w:val="center"/>
        </w:trPr>
        <w:tc>
          <w:tcPr>
            <w:tcW w:w="558" w:type="dxa"/>
            <w:tcBorders>
              <w:top w:val="single" w:sz="4" w:space="0" w:color="auto"/>
              <w:left w:val="single" w:sz="4" w:space="0" w:color="auto"/>
              <w:bottom w:val="single" w:sz="4" w:space="0" w:color="auto"/>
              <w:right w:val="single" w:sz="4" w:space="0" w:color="auto"/>
            </w:tcBorders>
            <w:shd w:val="clear" w:color="auto" w:fill="CDD4E9"/>
          </w:tcPr>
          <w:p w14:paraId="0C6FF24B" w14:textId="77777777" w:rsidR="00C341CA" w:rsidRPr="005F34B4" w:rsidRDefault="00C341CA" w:rsidP="00965056">
            <w:pPr>
              <w:rPr>
                <w:rFonts w:ascii="Times New Roman" w:hAnsi="Times New Roman" w:cs="Times New Roman"/>
                <w:sz w:val="22"/>
                <w:szCs w:val="22"/>
                <w:lang w:val="lt-LT"/>
              </w:rPr>
            </w:pPr>
          </w:p>
        </w:tc>
        <w:tc>
          <w:tcPr>
            <w:tcW w:w="2100" w:type="dxa"/>
            <w:tcBorders>
              <w:top w:val="single" w:sz="4" w:space="0" w:color="auto"/>
              <w:left w:val="single" w:sz="4" w:space="0" w:color="auto"/>
              <w:bottom w:val="single" w:sz="4" w:space="0" w:color="auto"/>
              <w:right w:val="single" w:sz="4" w:space="0" w:color="auto"/>
            </w:tcBorders>
            <w:shd w:val="clear" w:color="auto" w:fill="CDD4E9"/>
          </w:tcPr>
          <w:p w14:paraId="3DAED0E8" w14:textId="77777777" w:rsidR="00C341CA" w:rsidRPr="005F34B4" w:rsidRDefault="00C341CA" w:rsidP="00965056">
            <w:pPr>
              <w:rPr>
                <w:rFonts w:ascii="Times New Roman" w:hAnsi="Times New Roman" w:cs="Times New Roman"/>
                <w:sz w:val="22"/>
                <w:szCs w:val="22"/>
                <w:lang w:val="lt-LT"/>
              </w:rPr>
            </w:pPr>
          </w:p>
        </w:tc>
        <w:tc>
          <w:tcPr>
            <w:tcW w:w="1610" w:type="dxa"/>
            <w:tcBorders>
              <w:top w:val="single" w:sz="4" w:space="0" w:color="auto"/>
              <w:left w:val="single" w:sz="4" w:space="0" w:color="auto"/>
              <w:bottom w:val="single" w:sz="4" w:space="0" w:color="auto"/>
              <w:right w:val="single" w:sz="4" w:space="0" w:color="auto"/>
            </w:tcBorders>
            <w:shd w:val="clear" w:color="auto" w:fill="CDD4E9"/>
          </w:tcPr>
          <w:p w14:paraId="76912DD1" w14:textId="77777777" w:rsidR="00C341CA" w:rsidRPr="005F34B4" w:rsidRDefault="00C341CA" w:rsidP="00965056">
            <w:pPr>
              <w:rPr>
                <w:rFonts w:ascii="Times New Roman" w:hAnsi="Times New Roman" w:cs="Times New Roman"/>
                <w:sz w:val="22"/>
                <w:szCs w:val="22"/>
                <w:lang w:val="lt-LT"/>
              </w:rPr>
            </w:pPr>
          </w:p>
        </w:tc>
        <w:tc>
          <w:tcPr>
            <w:tcW w:w="1312" w:type="dxa"/>
            <w:tcBorders>
              <w:top w:val="single" w:sz="4" w:space="0" w:color="auto"/>
              <w:left w:val="single" w:sz="4" w:space="0" w:color="auto"/>
              <w:bottom w:val="single" w:sz="4" w:space="0" w:color="auto"/>
              <w:right w:val="single" w:sz="4" w:space="0" w:color="auto"/>
            </w:tcBorders>
            <w:shd w:val="clear" w:color="auto" w:fill="CDD4E9"/>
          </w:tcPr>
          <w:p w14:paraId="3A97AD74" w14:textId="77777777" w:rsidR="00C341CA" w:rsidRPr="005F34B4" w:rsidRDefault="00C341CA" w:rsidP="00965056">
            <w:pPr>
              <w:rPr>
                <w:rFonts w:ascii="Times New Roman" w:hAnsi="Times New Roman" w:cs="Times New Roman"/>
                <w:sz w:val="22"/>
                <w:szCs w:val="22"/>
                <w:lang w:val="lt-LT"/>
              </w:rPr>
            </w:pPr>
          </w:p>
        </w:tc>
        <w:tc>
          <w:tcPr>
            <w:tcW w:w="1762" w:type="dxa"/>
            <w:tcBorders>
              <w:top w:val="single" w:sz="4" w:space="0" w:color="auto"/>
              <w:left w:val="single" w:sz="4" w:space="0" w:color="auto"/>
              <w:bottom w:val="single" w:sz="4" w:space="0" w:color="auto"/>
              <w:right w:val="single" w:sz="4" w:space="0" w:color="auto"/>
            </w:tcBorders>
            <w:shd w:val="clear" w:color="auto" w:fill="CDD4E9"/>
          </w:tcPr>
          <w:p w14:paraId="67E5FECC" w14:textId="77777777" w:rsidR="00C341CA" w:rsidRPr="005F34B4" w:rsidRDefault="00C341CA" w:rsidP="00965056">
            <w:pPr>
              <w:rPr>
                <w:rFonts w:ascii="Times New Roman" w:hAnsi="Times New Roman" w:cs="Times New Roman"/>
                <w:sz w:val="22"/>
                <w:szCs w:val="22"/>
                <w:lang w:val="lt-LT"/>
              </w:rPr>
            </w:pPr>
          </w:p>
        </w:tc>
        <w:tc>
          <w:tcPr>
            <w:tcW w:w="2720" w:type="dxa"/>
            <w:tcBorders>
              <w:top w:val="single" w:sz="4" w:space="0" w:color="auto"/>
              <w:left w:val="single" w:sz="4" w:space="0" w:color="auto"/>
              <w:bottom w:val="single" w:sz="4" w:space="0" w:color="auto"/>
              <w:right w:val="single" w:sz="4" w:space="0" w:color="auto"/>
            </w:tcBorders>
            <w:shd w:val="clear" w:color="auto" w:fill="CDD4E9"/>
          </w:tcPr>
          <w:p w14:paraId="7D6CD922" w14:textId="77777777" w:rsidR="00C341CA" w:rsidRPr="005F34B4" w:rsidRDefault="00C341CA" w:rsidP="00965056">
            <w:pPr>
              <w:rPr>
                <w:rFonts w:ascii="Times New Roman" w:hAnsi="Times New Roman" w:cs="Times New Roman"/>
                <w:sz w:val="22"/>
                <w:szCs w:val="22"/>
                <w:lang w:val="lt-LT"/>
              </w:rPr>
            </w:pPr>
          </w:p>
        </w:tc>
        <w:tc>
          <w:tcPr>
            <w:tcW w:w="160" w:type="dxa"/>
            <w:tcBorders>
              <w:top w:val="single" w:sz="4" w:space="0" w:color="000000"/>
              <w:left w:val="single" w:sz="4" w:space="0" w:color="auto"/>
              <w:bottom w:val="single" w:sz="4" w:space="0" w:color="000000"/>
              <w:right w:val="single" w:sz="4" w:space="0" w:color="000000"/>
            </w:tcBorders>
            <w:shd w:val="clear" w:color="auto" w:fill="CDD4E9"/>
          </w:tcPr>
          <w:p w14:paraId="53D2E550" w14:textId="77777777" w:rsidR="00C341CA" w:rsidRPr="005F34B4" w:rsidRDefault="00C341CA" w:rsidP="00965056">
            <w:pPr>
              <w:rPr>
                <w:rFonts w:ascii="Times New Roman" w:hAnsi="Times New Roman" w:cs="Times New Roman"/>
                <w:sz w:val="22"/>
                <w:szCs w:val="22"/>
                <w:lang w:val="lt-LT"/>
              </w:rPr>
            </w:pPr>
          </w:p>
        </w:tc>
      </w:tr>
      <w:tr w:rsidR="00C341CA" w:rsidRPr="005F34B4" w14:paraId="7CCE640B" w14:textId="77777777" w:rsidTr="00965056">
        <w:trPr>
          <w:trHeight w:hRule="exact" w:val="256"/>
          <w:jc w:val="center"/>
        </w:trPr>
        <w:tc>
          <w:tcPr>
            <w:tcW w:w="558" w:type="dxa"/>
            <w:tcBorders>
              <w:top w:val="single" w:sz="4" w:space="0" w:color="auto"/>
              <w:left w:val="single" w:sz="4" w:space="0" w:color="auto"/>
              <w:bottom w:val="single" w:sz="4" w:space="0" w:color="auto"/>
              <w:right w:val="single" w:sz="4" w:space="0" w:color="auto"/>
            </w:tcBorders>
            <w:shd w:val="clear" w:color="auto" w:fill="E8EBF5"/>
            <w:vAlign w:val="center"/>
          </w:tcPr>
          <w:p w14:paraId="00864745" w14:textId="77777777" w:rsidR="00C341CA" w:rsidRPr="005F34B4" w:rsidRDefault="00C341CA" w:rsidP="00965056">
            <w:pPr>
              <w:rPr>
                <w:rFonts w:ascii="Times New Roman" w:hAnsi="Times New Roman" w:cs="Times New Roman"/>
                <w:sz w:val="22"/>
                <w:szCs w:val="22"/>
                <w:lang w:val="lt-LT"/>
              </w:rPr>
            </w:pPr>
          </w:p>
        </w:tc>
        <w:tc>
          <w:tcPr>
            <w:tcW w:w="2100" w:type="dxa"/>
            <w:tcBorders>
              <w:top w:val="single" w:sz="4" w:space="0" w:color="auto"/>
              <w:left w:val="single" w:sz="4" w:space="0" w:color="auto"/>
              <w:bottom w:val="single" w:sz="4" w:space="0" w:color="auto"/>
              <w:right w:val="single" w:sz="4" w:space="0" w:color="auto"/>
            </w:tcBorders>
            <w:shd w:val="clear" w:color="auto" w:fill="E8EBF5"/>
            <w:vAlign w:val="center"/>
          </w:tcPr>
          <w:p w14:paraId="3A68C2F6" w14:textId="77777777" w:rsidR="00C341CA" w:rsidRPr="005F34B4" w:rsidRDefault="00C341CA" w:rsidP="00965056">
            <w:pPr>
              <w:rPr>
                <w:rFonts w:ascii="Times New Roman" w:hAnsi="Times New Roman" w:cs="Times New Roman"/>
                <w:sz w:val="22"/>
                <w:szCs w:val="22"/>
                <w:lang w:val="lt-LT"/>
              </w:rPr>
            </w:pPr>
          </w:p>
        </w:tc>
        <w:tc>
          <w:tcPr>
            <w:tcW w:w="1610" w:type="dxa"/>
            <w:tcBorders>
              <w:top w:val="single" w:sz="4" w:space="0" w:color="auto"/>
              <w:left w:val="single" w:sz="4" w:space="0" w:color="auto"/>
              <w:bottom w:val="single" w:sz="4" w:space="0" w:color="auto"/>
              <w:right w:val="single" w:sz="4" w:space="0" w:color="auto"/>
            </w:tcBorders>
            <w:shd w:val="clear" w:color="auto" w:fill="E8EBF5"/>
            <w:vAlign w:val="center"/>
          </w:tcPr>
          <w:p w14:paraId="600C273E" w14:textId="77777777" w:rsidR="00C341CA" w:rsidRPr="005F34B4" w:rsidRDefault="00C341CA" w:rsidP="00965056">
            <w:pPr>
              <w:rPr>
                <w:rFonts w:ascii="Times New Roman" w:hAnsi="Times New Roman" w:cs="Times New Roman"/>
                <w:sz w:val="22"/>
                <w:szCs w:val="22"/>
                <w:lang w:val="lt-LT"/>
              </w:rPr>
            </w:pPr>
          </w:p>
        </w:tc>
        <w:tc>
          <w:tcPr>
            <w:tcW w:w="1312" w:type="dxa"/>
            <w:tcBorders>
              <w:top w:val="single" w:sz="4" w:space="0" w:color="auto"/>
              <w:left w:val="single" w:sz="4" w:space="0" w:color="auto"/>
              <w:bottom w:val="single" w:sz="4" w:space="0" w:color="auto"/>
              <w:right w:val="single" w:sz="4" w:space="0" w:color="auto"/>
            </w:tcBorders>
            <w:shd w:val="clear" w:color="auto" w:fill="E8EBF5"/>
            <w:vAlign w:val="center"/>
          </w:tcPr>
          <w:p w14:paraId="4D4A4C97" w14:textId="77777777" w:rsidR="00C341CA" w:rsidRPr="005F34B4" w:rsidRDefault="00C341CA" w:rsidP="00965056">
            <w:pPr>
              <w:rPr>
                <w:rFonts w:ascii="Times New Roman" w:hAnsi="Times New Roman" w:cs="Times New Roman"/>
                <w:sz w:val="22"/>
                <w:szCs w:val="22"/>
                <w:lang w:val="lt-LT"/>
              </w:rPr>
            </w:pPr>
          </w:p>
        </w:tc>
        <w:tc>
          <w:tcPr>
            <w:tcW w:w="1762" w:type="dxa"/>
            <w:tcBorders>
              <w:top w:val="single" w:sz="4" w:space="0" w:color="auto"/>
              <w:left w:val="single" w:sz="4" w:space="0" w:color="auto"/>
              <w:bottom w:val="single" w:sz="4" w:space="0" w:color="auto"/>
              <w:right w:val="single" w:sz="4" w:space="0" w:color="auto"/>
            </w:tcBorders>
            <w:shd w:val="clear" w:color="auto" w:fill="E8EBF5"/>
            <w:vAlign w:val="center"/>
          </w:tcPr>
          <w:p w14:paraId="3669193E" w14:textId="77777777" w:rsidR="00C341CA" w:rsidRPr="005F34B4" w:rsidRDefault="00C341CA" w:rsidP="00965056">
            <w:pPr>
              <w:rPr>
                <w:rFonts w:ascii="Times New Roman" w:hAnsi="Times New Roman" w:cs="Times New Roman"/>
                <w:sz w:val="22"/>
                <w:szCs w:val="22"/>
                <w:lang w:val="lt-LT"/>
              </w:rPr>
            </w:pPr>
          </w:p>
        </w:tc>
        <w:tc>
          <w:tcPr>
            <w:tcW w:w="2720" w:type="dxa"/>
            <w:tcBorders>
              <w:top w:val="single" w:sz="4" w:space="0" w:color="auto"/>
              <w:left w:val="single" w:sz="4" w:space="0" w:color="auto"/>
              <w:bottom w:val="single" w:sz="4" w:space="0" w:color="auto"/>
              <w:right w:val="single" w:sz="4" w:space="0" w:color="auto"/>
            </w:tcBorders>
            <w:shd w:val="clear" w:color="auto" w:fill="E8EBF5"/>
            <w:vAlign w:val="center"/>
          </w:tcPr>
          <w:p w14:paraId="78FA37F0" w14:textId="77777777" w:rsidR="00C341CA" w:rsidRPr="005F34B4" w:rsidRDefault="00C341CA" w:rsidP="00965056">
            <w:pPr>
              <w:rPr>
                <w:rFonts w:ascii="Times New Roman" w:hAnsi="Times New Roman" w:cs="Times New Roman"/>
                <w:sz w:val="22"/>
                <w:szCs w:val="22"/>
                <w:lang w:val="lt-LT"/>
              </w:rPr>
            </w:pPr>
          </w:p>
        </w:tc>
        <w:tc>
          <w:tcPr>
            <w:tcW w:w="160" w:type="dxa"/>
            <w:tcBorders>
              <w:top w:val="single" w:sz="4" w:space="0" w:color="000000"/>
              <w:left w:val="single" w:sz="4" w:space="0" w:color="auto"/>
              <w:bottom w:val="single" w:sz="4" w:space="0" w:color="000000"/>
              <w:right w:val="single" w:sz="4" w:space="0" w:color="000000"/>
            </w:tcBorders>
            <w:shd w:val="clear" w:color="auto" w:fill="E8EBF5"/>
            <w:vAlign w:val="center"/>
          </w:tcPr>
          <w:p w14:paraId="3240D8EA" w14:textId="77777777" w:rsidR="00C341CA" w:rsidRPr="005F34B4" w:rsidRDefault="00C341CA" w:rsidP="00965056">
            <w:pPr>
              <w:rPr>
                <w:rFonts w:ascii="Times New Roman" w:hAnsi="Times New Roman" w:cs="Times New Roman"/>
                <w:sz w:val="22"/>
                <w:szCs w:val="22"/>
                <w:lang w:val="lt-LT"/>
              </w:rPr>
            </w:pPr>
          </w:p>
        </w:tc>
      </w:tr>
      <w:tr w:rsidR="00C341CA" w:rsidRPr="005F34B4" w14:paraId="2FA6E3F9" w14:textId="77777777" w:rsidTr="00965056">
        <w:trPr>
          <w:trHeight w:hRule="exact" w:val="256"/>
          <w:jc w:val="center"/>
        </w:trPr>
        <w:tc>
          <w:tcPr>
            <w:tcW w:w="558" w:type="dxa"/>
            <w:tcBorders>
              <w:top w:val="single" w:sz="4" w:space="0" w:color="auto"/>
              <w:left w:val="single" w:sz="4" w:space="0" w:color="auto"/>
              <w:bottom w:val="single" w:sz="4" w:space="0" w:color="auto"/>
              <w:right w:val="single" w:sz="4" w:space="0" w:color="auto"/>
            </w:tcBorders>
            <w:shd w:val="clear" w:color="auto" w:fill="CDD4E9"/>
          </w:tcPr>
          <w:p w14:paraId="14E0EE70" w14:textId="77777777" w:rsidR="00C341CA" w:rsidRPr="005F34B4" w:rsidRDefault="00C341CA" w:rsidP="00965056">
            <w:pPr>
              <w:rPr>
                <w:rFonts w:ascii="Times New Roman" w:hAnsi="Times New Roman" w:cs="Times New Roman"/>
                <w:sz w:val="22"/>
                <w:szCs w:val="22"/>
                <w:lang w:val="lt-LT"/>
              </w:rPr>
            </w:pPr>
          </w:p>
        </w:tc>
        <w:tc>
          <w:tcPr>
            <w:tcW w:w="2100" w:type="dxa"/>
            <w:tcBorders>
              <w:top w:val="single" w:sz="4" w:space="0" w:color="auto"/>
              <w:left w:val="single" w:sz="4" w:space="0" w:color="auto"/>
              <w:bottom w:val="single" w:sz="4" w:space="0" w:color="auto"/>
              <w:right w:val="single" w:sz="4" w:space="0" w:color="auto"/>
            </w:tcBorders>
            <w:shd w:val="clear" w:color="auto" w:fill="CDD4E9"/>
          </w:tcPr>
          <w:p w14:paraId="1427FCA8" w14:textId="77777777" w:rsidR="00C341CA" w:rsidRPr="005F34B4" w:rsidRDefault="00C341CA" w:rsidP="00965056">
            <w:pPr>
              <w:rPr>
                <w:rFonts w:ascii="Times New Roman" w:hAnsi="Times New Roman" w:cs="Times New Roman"/>
                <w:sz w:val="22"/>
                <w:szCs w:val="22"/>
                <w:lang w:val="lt-LT"/>
              </w:rPr>
            </w:pPr>
          </w:p>
        </w:tc>
        <w:tc>
          <w:tcPr>
            <w:tcW w:w="1610" w:type="dxa"/>
            <w:tcBorders>
              <w:top w:val="single" w:sz="4" w:space="0" w:color="auto"/>
              <w:left w:val="single" w:sz="4" w:space="0" w:color="auto"/>
              <w:bottom w:val="single" w:sz="4" w:space="0" w:color="auto"/>
              <w:right w:val="single" w:sz="4" w:space="0" w:color="auto"/>
            </w:tcBorders>
            <w:shd w:val="clear" w:color="auto" w:fill="CDD4E9"/>
          </w:tcPr>
          <w:p w14:paraId="5D1474D3" w14:textId="77777777" w:rsidR="00C341CA" w:rsidRPr="005F34B4" w:rsidRDefault="00C341CA" w:rsidP="00965056">
            <w:pPr>
              <w:rPr>
                <w:rFonts w:ascii="Times New Roman" w:hAnsi="Times New Roman" w:cs="Times New Roman"/>
                <w:sz w:val="22"/>
                <w:szCs w:val="22"/>
                <w:lang w:val="lt-LT"/>
              </w:rPr>
            </w:pPr>
          </w:p>
        </w:tc>
        <w:tc>
          <w:tcPr>
            <w:tcW w:w="1312" w:type="dxa"/>
            <w:tcBorders>
              <w:top w:val="single" w:sz="4" w:space="0" w:color="auto"/>
              <w:left w:val="single" w:sz="4" w:space="0" w:color="auto"/>
              <w:bottom w:val="single" w:sz="4" w:space="0" w:color="auto"/>
              <w:right w:val="single" w:sz="4" w:space="0" w:color="auto"/>
            </w:tcBorders>
            <w:shd w:val="clear" w:color="auto" w:fill="CDD4E9"/>
          </w:tcPr>
          <w:p w14:paraId="74D29A8A" w14:textId="77777777" w:rsidR="00C341CA" w:rsidRPr="005F34B4" w:rsidRDefault="00C341CA" w:rsidP="00965056">
            <w:pPr>
              <w:rPr>
                <w:rFonts w:ascii="Times New Roman" w:hAnsi="Times New Roman" w:cs="Times New Roman"/>
                <w:sz w:val="22"/>
                <w:szCs w:val="22"/>
                <w:lang w:val="lt-LT"/>
              </w:rPr>
            </w:pPr>
          </w:p>
        </w:tc>
        <w:tc>
          <w:tcPr>
            <w:tcW w:w="1762" w:type="dxa"/>
            <w:tcBorders>
              <w:top w:val="single" w:sz="4" w:space="0" w:color="auto"/>
              <w:left w:val="single" w:sz="4" w:space="0" w:color="auto"/>
              <w:bottom w:val="single" w:sz="4" w:space="0" w:color="auto"/>
              <w:right w:val="single" w:sz="4" w:space="0" w:color="auto"/>
            </w:tcBorders>
            <w:shd w:val="clear" w:color="auto" w:fill="CDD4E9"/>
          </w:tcPr>
          <w:p w14:paraId="4E7FA2CF" w14:textId="77777777" w:rsidR="00C341CA" w:rsidRPr="005F34B4" w:rsidRDefault="00C341CA" w:rsidP="00965056">
            <w:pPr>
              <w:rPr>
                <w:rFonts w:ascii="Times New Roman" w:hAnsi="Times New Roman" w:cs="Times New Roman"/>
                <w:sz w:val="22"/>
                <w:szCs w:val="22"/>
                <w:lang w:val="lt-LT"/>
              </w:rPr>
            </w:pPr>
          </w:p>
        </w:tc>
        <w:tc>
          <w:tcPr>
            <w:tcW w:w="2720" w:type="dxa"/>
            <w:tcBorders>
              <w:top w:val="single" w:sz="4" w:space="0" w:color="auto"/>
              <w:left w:val="single" w:sz="4" w:space="0" w:color="auto"/>
              <w:bottom w:val="single" w:sz="4" w:space="0" w:color="auto"/>
              <w:right w:val="single" w:sz="4" w:space="0" w:color="auto"/>
            </w:tcBorders>
            <w:shd w:val="clear" w:color="auto" w:fill="CDD4E9"/>
          </w:tcPr>
          <w:p w14:paraId="1195B0A6" w14:textId="77777777" w:rsidR="00C341CA" w:rsidRPr="005F34B4" w:rsidRDefault="00C341CA" w:rsidP="00965056">
            <w:pPr>
              <w:rPr>
                <w:rFonts w:ascii="Times New Roman" w:hAnsi="Times New Roman" w:cs="Times New Roman"/>
                <w:sz w:val="22"/>
                <w:szCs w:val="22"/>
                <w:lang w:val="lt-LT"/>
              </w:rPr>
            </w:pPr>
          </w:p>
        </w:tc>
        <w:tc>
          <w:tcPr>
            <w:tcW w:w="160" w:type="dxa"/>
            <w:tcBorders>
              <w:top w:val="single" w:sz="4" w:space="0" w:color="000000"/>
              <w:left w:val="single" w:sz="4" w:space="0" w:color="auto"/>
              <w:bottom w:val="single" w:sz="4" w:space="0" w:color="000000"/>
              <w:right w:val="single" w:sz="4" w:space="0" w:color="000000"/>
            </w:tcBorders>
            <w:shd w:val="clear" w:color="auto" w:fill="CDD4E9"/>
          </w:tcPr>
          <w:p w14:paraId="36A694CA" w14:textId="77777777" w:rsidR="00C341CA" w:rsidRPr="005F34B4" w:rsidRDefault="00C341CA" w:rsidP="00965056">
            <w:pPr>
              <w:rPr>
                <w:rFonts w:ascii="Times New Roman" w:hAnsi="Times New Roman" w:cs="Times New Roman"/>
                <w:sz w:val="22"/>
                <w:szCs w:val="22"/>
                <w:lang w:val="lt-LT"/>
              </w:rPr>
            </w:pPr>
          </w:p>
        </w:tc>
      </w:tr>
    </w:tbl>
    <w:p w14:paraId="30849216" w14:textId="77777777" w:rsidR="00C341CA" w:rsidRPr="005F34B4" w:rsidRDefault="00C341CA" w:rsidP="00C341CA">
      <w:pPr>
        <w:widowControl/>
        <w:spacing w:line="259" w:lineRule="auto"/>
        <w:jc w:val="both"/>
        <w:rPr>
          <w:rFonts w:ascii="Times New Roman" w:eastAsia="Arial-BoldMT" w:hAnsi="Times New Roman" w:cs="Times New Roman"/>
          <w:b/>
          <w:bCs/>
          <w:color w:val="000000"/>
          <w:sz w:val="22"/>
          <w:szCs w:val="22"/>
          <w:lang w:val="lt-LT"/>
        </w:rPr>
      </w:pPr>
    </w:p>
    <w:p w14:paraId="3AEA55BE" w14:textId="3FE2E67F" w:rsidR="00C341CA" w:rsidRPr="005F34B4" w:rsidRDefault="00C341CA" w:rsidP="00C341CA">
      <w:pPr>
        <w:pStyle w:val="Sraopastraipa"/>
        <w:widowControl/>
        <w:numPr>
          <w:ilvl w:val="0"/>
          <w:numId w:val="36"/>
        </w:numPr>
        <w:spacing w:line="259" w:lineRule="auto"/>
        <w:jc w:val="both"/>
        <w:rPr>
          <w:rFonts w:ascii="Times New Roman" w:eastAsia="Arial-BoldMT" w:hAnsi="Times New Roman" w:cs="Times New Roman"/>
          <w:b/>
          <w:bCs/>
          <w:color w:val="000000"/>
          <w:lang w:val="lt-LT"/>
        </w:rPr>
      </w:pPr>
      <w:r w:rsidRPr="005F34B4">
        <w:rPr>
          <w:rFonts w:ascii="Times New Roman" w:eastAsia="Arial-BoldMT" w:hAnsi="Times New Roman" w:cs="Times New Roman"/>
          <w:b/>
          <w:bCs/>
          <w:color w:val="000000"/>
          <w:lang w:val="lt-LT"/>
        </w:rPr>
        <w:t xml:space="preserve">Ar </w:t>
      </w:r>
      <w:r w:rsidR="003A1BD9" w:rsidRPr="005F34B4">
        <w:rPr>
          <w:rFonts w:ascii="Times New Roman" w:eastAsia="Arial-BoldMT" w:hAnsi="Times New Roman" w:cs="Times New Roman"/>
          <w:b/>
          <w:bCs/>
          <w:color w:val="000000"/>
          <w:lang w:val="lt-LT"/>
        </w:rPr>
        <w:t xml:space="preserve">klientas, </w:t>
      </w:r>
      <w:r w:rsidRPr="005F34B4">
        <w:rPr>
          <w:rFonts w:ascii="Times New Roman" w:eastAsia="Arial-BoldMT" w:hAnsi="Times New Roman" w:cs="Times New Roman"/>
          <w:b/>
          <w:bCs/>
          <w:color w:val="000000"/>
          <w:lang w:val="lt-LT"/>
        </w:rPr>
        <w:t xml:space="preserve">tiekėjas ar jį (tiesiogiai ar per tarpininkus) kontroliuojantis asmuo (naudos gavėjas) atitinka nacionalinio saugumo interesus? Jeigu </w:t>
      </w:r>
      <w:r w:rsidR="003A1BD9" w:rsidRPr="005F34B4">
        <w:rPr>
          <w:rFonts w:ascii="Times New Roman" w:eastAsia="Arial-BoldMT" w:hAnsi="Times New Roman" w:cs="Times New Roman"/>
          <w:b/>
          <w:bCs/>
          <w:color w:val="000000"/>
          <w:lang w:val="lt-LT"/>
        </w:rPr>
        <w:t xml:space="preserve">klientas, </w:t>
      </w:r>
      <w:r w:rsidRPr="005F34B4">
        <w:rPr>
          <w:rFonts w:ascii="Times New Roman" w:eastAsia="Arial-BoldMT" w:hAnsi="Times New Roman" w:cs="Times New Roman"/>
          <w:b/>
          <w:bCs/>
          <w:color w:val="000000"/>
          <w:lang w:val="lt-LT"/>
        </w:rPr>
        <w:t xml:space="preserve">tiekėjas ar jį (tiesiogiai ar per tarpininkus) kontroliuojantis asmuo (naudos gavėjas) neatitinka nacionalinio saugumo interesų ar kelia riziką nacionalinio saugumo interesams, privaloma tai nurodyti. </w:t>
      </w:r>
    </w:p>
    <w:p w14:paraId="4AE828EC" w14:textId="77777777" w:rsidR="00C341CA" w:rsidRPr="005F34B4" w:rsidRDefault="00C341CA" w:rsidP="00C341CA">
      <w:pPr>
        <w:widowControl/>
        <w:suppressAutoHyphens w:val="0"/>
        <w:spacing w:line="259" w:lineRule="auto"/>
        <w:jc w:val="both"/>
        <w:rPr>
          <w:rFonts w:ascii="Times New Roman" w:hAnsi="Times New Roman" w:cs="Times New Roman"/>
          <w:u w:val="single"/>
          <w:lang w:val="lt-LT"/>
        </w:rPr>
      </w:pPr>
      <w:r w:rsidRPr="005F34B4">
        <w:rPr>
          <w:rFonts w:ascii="Times New Roman" w:hAnsi="Times New Roman" w:cs="Times New Roman"/>
          <w:u w:val="single"/>
          <w:lang w:val="lt-LT"/>
        </w:rPr>
        <w:t>Taip</w:t>
      </w:r>
      <w:r w:rsidRPr="005F34B4">
        <w:rPr>
          <w:rFonts w:ascii="Times New Roman" w:hAnsi="Times New Roman" w:cs="Times New Roman"/>
          <w:u w:val="single"/>
          <w:lang w:val="lt-LT"/>
        </w:rPr>
        <w:tab/>
      </w:r>
      <w:r w:rsidRPr="005F34B4">
        <w:rPr>
          <w:rFonts w:ascii="Times New Roman" w:hAnsi="Times New Roman" w:cs="Times New Roman"/>
          <w:u w:val="single"/>
          <w:lang w:val="lt-LT"/>
        </w:rPr>
        <w:tab/>
        <w:t>Ne</w:t>
      </w:r>
    </w:p>
    <w:p w14:paraId="4776C9D7" w14:textId="77777777" w:rsidR="00C341CA" w:rsidRPr="005F34B4" w:rsidRDefault="00C341CA" w:rsidP="00C341CA">
      <w:pPr>
        <w:widowControl/>
        <w:suppressAutoHyphens w:val="0"/>
        <w:spacing w:line="259" w:lineRule="auto"/>
        <w:jc w:val="both"/>
        <w:rPr>
          <w:rFonts w:ascii="Times New Roman" w:hAnsi="Times New Roman" w:cs="Times New Roman"/>
          <w:sz w:val="16"/>
          <w:szCs w:val="16"/>
          <w:lang w:val="lt-LT"/>
        </w:rPr>
      </w:pPr>
      <w:r w:rsidRPr="005F34B4">
        <w:rPr>
          <w:rFonts w:ascii="Times New Roman" w:hAnsi="Times New Roman" w:cs="Times New Roman"/>
          <w:sz w:val="16"/>
          <w:szCs w:val="16"/>
          <w:lang w:val="lt-LT"/>
        </w:rPr>
        <w:t>(nereikalingą išbraukti)</w:t>
      </w:r>
    </w:p>
    <w:p w14:paraId="332A0A5C" w14:textId="77777777" w:rsidR="00C341CA" w:rsidRPr="005F34B4" w:rsidRDefault="00C341CA" w:rsidP="00C341CA">
      <w:pPr>
        <w:rPr>
          <w:rFonts w:ascii="Times New Roman" w:hAnsi="Times New Roman" w:cs="Times New Roman"/>
          <w:b/>
          <w:bCs/>
          <w:u w:val="single"/>
          <w:lang w:val="lt-LT"/>
        </w:rPr>
      </w:pPr>
      <w:r w:rsidRPr="005F34B4">
        <w:rPr>
          <w:rFonts w:ascii="Times New Roman" w:hAnsi="Times New Roman" w:cs="Times New Roman"/>
          <w:b/>
          <w:bCs/>
          <w:lang w:val="lt-LT"/>
        </w:rPr>
        <w:t>Jei NE detalizuokite:</w:t>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r w:rsidRPr="005F34B4">
        <w:rPr>
          <w:rFonts w:ascii="Times New Roman" w:hAnsi="Times New Roman" w:cs="Times New Roman"/>
          <w:b/>
          <w:bCs/>
          <w:u w:val="single"/>
          <w:lang w:val="lt-LT"/>
        </w:rPr>
        <w:tab/>
      </w:r>
    </w:p>
    <w:p w14:paraId="6EDC294F" w14:textId="77777777" w:rsidR="00C341CA" w:rsidRPr="005F34B4" w:rsidRDefault="00C341CA" w:rsidP="00C341CA">
      <w:pPr>
        <w:widowControl/>
        <w:spacing w:line="259" w:lineRule="auto"/>
        <w:jc w:val="both"/>
        <w:rPr>
          <w:rFonts w:ascii="Times New Roman" w:eastAsia="Arial-BoldMT" w:hAnsi="Times New Roman" w:cs="Times New Roman"/>
          <w:b/>
          <w:bCs/>
          <w:color w:val="000000"/>
          <w:sz w:val="22"/>
          <w:szCs w:val="22"/>
          <w:lang w:val="lt-LT"/>
        </w:rPr>
      </w:pPr>
    </w:p>
    <w:p w14:paraId="0F29BD41" w14:textId="77777777" w:rsidR="00C341CA" w:rsidRPr="005F34B4" w:rsidRDefault="00C341CA" w:rsidP="00C341CA">
      <w:pPr>
        <w:widowControl/>
        <w:spacing w:line="259" w:lineRule="auto"/>
        <w:jc w:val="both"/>
        <w:rPr>
          <w:rFonts w:ascii="Times New Roman" w:eastAsia="Arial-BoldMT" w:hAnsi="Times New Roman" w:cs="Times New Roman"/>
          <w:b/>
          <w:bCs/>
          <w:color w:val="000000"/>
          <w:lang w:val="lt-LT"/>
        </w:rPr>
      </w:pPr>
      <w:r w:rsidRPr="005F34B4">
        <w:rPr>
          <w:rFonts w:ascii="Times New Roman" w:eastAsia="Arial-BoldMT" w:hAnsi="Times New Roman" w:cs="Times New Roman"/>
          <w:b/>
          <w:bCs/>
          <w:color w:val="000000"/>
          <w:lang w:val="lt-LT"/>
        </w:rPr>
        <w:t>Anketoje JŪSŲ vartojamų sąvokų ir trumpinių paaiškinimai:</w:t>
      </w:r>
    </w:p>
    <w:tbl>
      <w:tblPr>
        <w:tblW w:w="10255" w:type="dxa"/>
        <w:jc w:val="center"/>
        <w:tblLayout w:type="fixed"/>
        <w:tblCellMar>
          <w:top w:w="55" w:type="dxa"/>
          <w:left w:w="55" w:type="dxa"/>
          <w:bottom w:w="55" w:type="dxa"/>
          <w:right w:w="55" w:type="dxa"/>
        </w:tblCellMar>
        <w:tblLook w:val="04A0" w:firstRow="1" w:lastRow="0" w:firstColumn="1" w:lastColumn="0" w:noHBand="0" w:noVBand="1"/>
      </w:tblPr>
      <w:tblGrid>
        <w:gridCol w:w="550"/>
        <w:gridCol w:w="9705"/>
      </w:tblGrid>
      <w:tr w:rsidR="00C341CA" w:rsidRPr="005F34B4" w14:paraId="19D36CA8" w14:textId="77777777" w:rsidTr="00965056">
        <w:trPr>
          <w:trHeight w:hRule="exact" w:val="340"/>
          <w:jc w:val="center"/>
        </w:trPr>
        <w:tc>
          <w:tcPr>
            <w:tcW w:w="550" w:type="dxa"/>
            <w:tcBorders>
              <w:top w:val="single" w:sz="4" w:space="0" w:color="000000"/>
              <w:left w:val="single" w:sz="4" w:space="0" w:color="000000"/>
              <w:bottom w:val="single" w:sz="4" w:space="0" w:color="000000"/>
              <w:right w:val="single" w:sz="4" w:space="0" w:color="000000"/>
            </w:tcBorders>
            <w:shd w:val="clear" w:color="auto" w:fill="CDD4E9"/>
          </w:tcPr>
          <w:p w14:paraId="4F4E1C56" w14:textId="77777777" w:rsidR="00C341CA" w:rsidRPr="005F34B4" w:rsidRDefault="00C341CA" w:rsidP="00965056">
            <w:pPr>
              <w:rPr>
                <w:rFonts w:ascii="Times New Roman" w:hAnsi="Times New Roman" w:cs="Times New Roman"/>
                <w:lang w:val="lt-LT"/>
              </w:rPr>
            </w:pPr>
          </w:p>
        </w:tc>
        <w:tc>
          <w:tcPr>
            <w:tcW w:w="9705" w:type="dxa"/>
            <w:tcBorders>
              <w:top w:val="single" w:sz="4" w:space="0" w:color="000000"/>
              <w:left w:val="single" w:sz="4" w:space="0" w:color="000000"/>
              <w:bottom w:val="single" w:sz="4" w:space="0" w:color="000000"/>
              <w:right w:val="single" w:sz="4" w:space="0" w:color="000000"/>
            </w:tcBorders>
            <w:shd w:val="clear" w:color="auto" w:fill="CDD4E9"/>
          </w:tcPr>
          <w:p w14:paraId="02A1F227" w14:textId="77777777" w:rsidR="00C341CA" w:rsidRPr="005F34B4" w:rsidRDefault="00C341CA" w:rsidP="00965056">
            <w:pPr>
              <w:rPr>
                <w:rFonts w:ascii="Times New Roman" w:hAnsi="Times New Roman" w:cs="Times New Roman"/>
                <w:lang w:val="lt-LT"/>
              </w:rPr>
            </w:pPr>
          </w:p>
        </w:tc>
      </w:tr>
      <w:tr w:rsidR="00C341CA" w:rsidRPr="005F34B4" w14:paraId="35E34FCA" w14:textId="77777777" w:rsidTr="00965056">
        <w:trPr>
          <w:trHeight w:hRule="exact" w:val="240"/>
          <w:jc w:val="center"/>
        </w:trPr>
        <w:tc>
          <w:tcPr>
            <w:tcW w:w="550"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5EFC1C22" w14:textId="77777777" w:rsidR="00C341CA" w:rsidRPr="005F34B4" w:rsidRDefault="00C341CA" w:rsidP="00965056">
            <w:pPr>
              <w:rPr>
                <w:rFonts w:ascii="Times New Roman" w:hAnsi="Times New Roman" w:cs="Times New Roman"/>
                <w:lang w:val="lt-LT"/>
              </w:rPr>
            </w:pPr>
          </w:p>
        </w:tc>
        <w:tc>
          <w:tcPr>
            <w:tcW w:w="9705" w:type="dxa"/>
            <w:tcBorders>
              <w:top w:val="single" w:sz="4" w:space="0" w:color="000000"/>
              <w:left w:val="single" w:sz="4" w:space="0" w:color="000000"/>
              <w:bottom w:val="single" w:sz="4" w:space="0" w:color="000000"/>
              <w:right w:val="single" w:sz="4" w:space="0" w:color="000000"/>
            </w:tcBorders>
            <w:shd w:val="clear" w:color="auto" w:fill="E8EBF5"/>
            <w:vAlign w:val="center"/>
          </w:tcPr>
          <w:p w14:paraId="08D0308D" w14:textId="77777777" w:rsidR="00C341CA" w:rsidRPr="005F34B4" w:rsidRDefault="00C341CA" w:rsidP="00965056">
            <w:pPr>
              <w:rPr>
                <w:rFonts w:ascii="Times New Roman" w:hAnsi="Times New Roman" w:cs="Times New Roman"/>
                <w:lang w:val="lt-LT"/>
              </w:rPr>
            </w:pPr>
          </w:p>
        </w:tc>
      </w:tr>
    </w:tbl>
    <w:p w14:paraId="6886D916" w14:textId="77777777" w:rsidR="002358C8" w:rsidRPr="005F34B4" w:rsidRDefault="002358C8" w:rsidP="00C341CA">
      <w:pPr>
        <w:widowControl/>
        <w:spacing w:line="259" w:lineRule="auto"/>
        <w:jc w:val="both"/>
        <w:rPr>
          <w:rFonts w:ascii="Times New Roman" w:eastAsia="Arial-BoldMT" w:hAnsi="Times New Roman" w:cs="Times New Roman"/>
          <w:b/>
          <w:bCs/>
          <w:color w:val="000000"/>
          <w:lang w:val="lt-LT"/>
        </w:rPr>
      </w:pPr>
    </w:p>
    <w:p w14:paraId="6C78C58E" w14:textId="53A2F650" w:rsidR="00C341CA" w:rsidRPr="005F34B4" w:rsidRDefault="00C341CA" w:rsidP="00C341CA">
      <w:pPr>
        <w:widowControl/>
        <w:spacing w:line="259" w:lineRule="auto"/>
        <w:jc w:val="both"/>
        <w:rPr>
          <w:rFonts w:ascii="Times New Roman" w:eastAsia="Arial-BoldMT" w:hAnsi="Times New Roman" w:cs="Times New Roman"/>
          <w:b/>
          <w:bCs/>
          <w:color w:val="000000"/>
          <w:lang w:val="lt-LT"/>
        </w:rPr>
      </w:pPr>
      <w:r w:rsidRPr="005F34B4">
        <w:rPr>
          <w:rFonts w:ascii="Times New Roman" w:eastAsia="Arial-BoldMT" w:hAnsi="Times New Roman" w:cs="Times New Roman"/>
          <w:b/>
          <w:bCs/>
          <w:color w:val="000000"/>
          <w:lang w:val="lt-LT"/>
        </w:rPr>
        <w:t>Žemiau pasirašydamas patvirtinu, kad duomenys pateikti šioje anketoje yra teisingi. Tuo atveju, kai</w:t>
      </w:r>
      <w:r w:rsidRPr="005F34B4">
        <w:rPr>
          <w:rFonts w:ascii="Times New Roman" w:eastAsia="ArialMT" w:hAnsi="Times New Roman" w:cs="Times New Roman"/>
          <w:b/>
          <w:bCs/>
          <w:color w:val="000000"/>
          <w:lang w:val="lt-LT"/>
        </w:rPr>
        <w:t xml:space="preserve"> </w:t>
      </w:r>
      <w:r w:rsidR="003A1BD9" w:rsidRPr="005F34B4">
        <w:rPr>
          <w:rFonts w:ascii="Times New Roman" w:eastAsia="ArialMT" w:hAnsi="Times New Roman" w:cs="Times New Roman"/>
          <w:b/>
          <w:bCs/>
          <w:color w:val="000000"/>
          <w:lang w:val="lt-LT"/>
        </w:rPr>
        <w:t xml:space="preserve">klientą, </w:t>
      </w:r>
      <w:r w:rsidRPr="005F34B4">
        <w:rPr>
          <w:rFonts w:ascii="Times New Roman" w:eastAsia="ArialMT" w:hAnsi="Times New Roman" w:cs="Times New Roman"/>
          <w:b/>
          <w:bCs/>
          <w:color w:val="000000"/>
          <w:lang w:val="lt-LT"/>
        </w:rPr>
        <w:t>tiekėją ir naudos gavėją</w:t>
      </w:r>
      <w:r w:rsidRPr="005F34B4">
        <w:rPr>
          <w:rFonts w:ascii="Times New Roman" w:eastAsia="Arial-BoldMT" w:hAnsi="Times New Roman" w:cs="Times New Roman"/>
          <w:b/>
          <w:bCs/>
          <w:color w:val="000000"/>
          <w:lang w:val="lt-LT"/>
        </w:rPr>
        <w:t xml:space="preserve"> atstovauja atstovas – žemiau pasirašydamas patvirtinu, kad esu tinkamai įgaliotas pasirašyti šią anketą</w:t>
      </w:r>
      <w:r w:rsidRPr="005F34B4">
        <w:rPr>
          <w:rFonts w:ascii="Times New Roman" w:eastAsia="ArialMT" w:hAnsi="Times New Roman" w:cs="Times New Roman"/>
          <w:b/>
          <w:bCs/>
          <w:color w:val="000000"/>
          <w:lang w:val="lt-LT"/>
        </w:rPr>
        <w:t xml:space="preserve"> </w:t>
      </w:r>
      <w:r w:rsidR="003A1BD9" w:rsidRPr="005F34B4">
        <w:rPr>
          <w:rFonts w:ascii="Times New Roman" w:eastAsia="ArialMT" w:hAnsi="Times New Roman" w:cs="Times New Roman"/>
          <w:b/>
          <w:bCs/>
          <w:color w:val="000000"/>
          <w:lang w:val="lt-LT"/>
        </w:rPr>
        <w:t xml:space="preserve">kliento, </w:t>
      </w:r>
      <w:r w:rsidRPr="005F34B4">
        <w:rPr>
          <w:rFonts w:ascii="Times New Roman" w:eastAsia="ArialMT" w:hAnsi="Times New Roman" w:cs="Times New Roman"/>
          <w:b/>
          <w:bCs/>
          <w:color w:val="000000"/>
          <w:lang w:val="lt-LT"/>
        </w:rPr>
        <w:t>tiekėjo ir naudos gavėjo</w:t>
      </w:r>
      <w:r w:rsidRPr="005F34B4">
        <w:rPr>
          <w:rFonts w:ascii="Times New Roman" w:eastAsia="Arial-BoldMT" w:hAnsi="Times New Roman" w:cs="Times New Roman"/>
          <w:b/>
          <w:bCs/>
          <w:color w:val="000000"/>
          <w:lang w:val="lt-LT"/>
        </w:rPr>
        <w:t xml:space="preserve"> vardu ir, kad asmens duomenys pateikti šioje anketoje yra gauti teisėtu būdu ir turiu teisę atskleisti juos </w:t>
      </w:r>
      <w:r w:rsidR="006C6B9F" w:rsidRPr="005F34B4">
        <w:rPr>
          <w:rFonts w:ascii="Times New Roman" w:eastAsia="Arial-BoldMT" w:hAnsi="Times New Roman" w:cs="Times New Roman"/>
          <w:b/>
          <w:bCs/>
          <w:color w:val="000000"/>
          <w:lang w:val="lt-LT"/>
        </w:rPr>
        <w:t xml:space="preserve">valstybės įmonei </w:t>
      </w:r>
      <w:r w:rsidRPr="005F34B4">
        <w:rPr>
          <w:rFonts w:ascii="Times New Roman" w:eastAsia="Arial-BoldMT" w:hAnsi="Times New Roman" w:cs="Times New Roman"/>
          <w:b/>
          <w:bCs/>
          <w:color w:val="000000"/>
          <w:lang w:val="lt-LT"/>
        </w:rPr>
        <w:t xml:space="preserve">Turto </w:t>
      </w:r>
      <w:r w:rsidR="006C6B9F" w:rsidRPr="005F34B4">
        <w:rPr>
          <w:rFonts w:ascii="Times New Roman" w:eastAsia="Arial-BoldMT" w:hAnsi="Times New Roman" w:cs="Times New Roman"/>
          <w:b/>
          <w:bCs/>
          <w:color w:val="000000"/>
          <w:lang w:val="lt-LT"/>
        </w:rPr>
        <w:t xml:space="preserve">bankui </w:t>
      </w:r>
      <w:r w:rsidR="00C67994" w:rsidRPr="005F34B4">
        <w:rPr>
          <w:rFonts w:ascii="Times New Roman" w:eastAsia="Arial-BoldMT" w:hAnsi="Times New Roman" w:cs="Times New Roman"/>
          <w:b/>
          <w:bCs/>
          <w:color w:val="000000"/>
          <w:lang w:val="lt-LT"/>
        </w:rPr>
        <w:t xml:space="preserve">(toliau  - Turto bankas) </w:t>
      </w:r>
      <w:r w:rsidRPr="005F34B4">
        <w:rPr>
          <w:rFonts w:ascii="Times New Roman" w:eastAsia="Arial-BoldMT" w:hAnsi="Times New Roman" w:cs="Times New Roman"/>
          <w:b/>
          <w:bCs/>
          <w:color w:val="000000"/>
          <w:lang w:val="lt-LT"/>
        </w:rPr>
        <w:t>užpildydamas šią anketą. Patvirtinu, kad asmenys, kurių asmens duomenys yra pateikti šioje anketoje, yra informuoti, kad jų</w:t>
      </w:r>
      <w:r w:rsidR="00C67994" w:rsidRPr="005F34B4">
        <w:rPr>
          <w:rFonts w:ascii="Times New Roman" w:eastAsia="Arial-BoldMT" w:hAnsi="Times New Roman" w:cs="Times New Roman"/>
          <w:b/>
          <w:bCs/>
          <w:color w:val="000000"/>
          <w:lang w:val="lt-LT"/>
        </w:rPr>
        <w:t xml:space="preserve"> atitinkamus</w:t>
      </w:r>
      <w:r w:rsidRPr="005F34B4">
        <w:rPr>
          <w:rFonts w:ascii="Times New Roman" w:eastAsia="Arial-BoldMT" w:hAnsi="Times New Roman" w:cs="Times New Roman"/>
          <w:b/>
          <w:bCs/>
          <w:color w:val="000000"/>
          <w:lang w:val="lt-LT"/>
        </w:rPr>
        <w:t xml:space="preserve"> asmens duomenis </w:t>
      </w:r>
      <w:r w:rsidR="00C67994" w:rsidRPr="005F34B4">
        <w:rPr>
          <w:rFonts w:ascii="Times New Roman" w:eastAsia="Arial-BoldMT" w:hAnsi="Times New Roman" w:cs="Times New Roman"/>
          <w:b/>
          <w:bCs/>
          <w:color w:val="000000"/>
          <w:lang w:val="lt-LT"/>
        </w:rPr>
        <w:t xml:space="preserve">tvarkys </w:t>
      </w:r>
      <w:r w:rsidRPr="005F34B4">
        <w:rPr>
          <w:rFonts w:ascii="Times New Roman" w:eastAsia="Arial-BoldMT" w:hAnsi="Times New Roman" w:cs="Times New Roman"/>
          <w:b/>
          <w:bCs/>
          <w:color w:val="000000"/>
          <w:lang w:val="lt-LT"/>
        </w:rPr>
        <w:t>Turto bankas</w:t>
      </w:r>
      <w:r w:rsidR="00C67994" w:rsidRPr="005F34B4">
        <w:rPr>
          <w:rFonts w:ascii="Times New Roman" w:eastAsia="Arial-BoldMT" w:hAnsi="Times New Roman" w:cs="Times New Roman"/>
          <w:b/>
          <w:bCs/>
          <w:color w:val="000000"/>
          <w:lang w:val="lt-LT"/>
        </w:rPr>
        <w:t>,</w:t>
      </w:r>
      <w:r w:rsidRPr="005F34B4">
        <w:rPr>
          <w:rFonts w:ascii="Times New Roman" w:eastAsia="Arial-BoldMT" w:hAnsi="Times New Roman" w:cs="Times New Roman"/>
          <w:b/>
          <w:bCs/>
          <w:color w:val="000000"/>
          <w:lang w:val="lt-LT"/>
        </w:rPr>
        <w:t xml:space="preserve"> ir jie sutiko ar kitais teisėtais būdai išreiškė savo sutikimą, kad jų asmens duomenys taip būtų tvarkomi. Aš, kaip</w:t>
      </w:r>
      <w:r w:rsidRPr="005F34B4">
        <w:rPr>
          <w:rFonts w:ascii="Times New Roman" w:eastAsia="ArialMT" w:hAnsi="Times New Roman" w:cs="Times New Roman"/>
          <w:b/>
          <w:bCs/>
          <w:color w:val="000000"/>
          <w:lang w:val="lt-LT"/>
        </w:rPr>
        <w:t xml:space="preserve"> tiekėjas ir naudos gavėjas</w:t>
      </w:r>
      <w:r w:rsidRPr="005F34B4">
        <w:rPr>
          <w:rFonts w:ascii="Times New Roman" w:eastAsia="Arial-BoldMT" w:hAnsi="Times New Roman" w:cs="Times New Roman"/>
          <w:b/>
          <w:bCs/>
          <w:color w:val="000000"/>
          <w:lang w:val="lt-LT"/>
        </w:rPr>
        <w:t xml:space="preserve"> (ar jų atstovas), įsipareigoju nedelsiant informuoti raštu Turto </w:t>
      </w:r>
      <w:r w:rsidR="00C67994" w:rsidRPr="005F34B4">
        <w:rPr>
          <w:rFonts w:ascii="Times New Roman" w:eastAsia="Arial-BoldMT" w:hAnsi="Times New Roman" w:cs="Times New Roman"/>
          <w:b/>
          <w:bCs/>
          <w:color w:val="000000"/>
          <w:lang w:val="lt-LT"/>
        </w:rPr>
        <w:t xml:space="preserve">banką </w:t>
      </w:r>
      <w:r w:rsidRPr="005F34B4">
        <w:rPr>
          <w:rFonts w:ascii="Times New Roman" w:eastAsia="Arial-BoldMT" w:hAnsi="Times New Roman" w:cs="Times New Roman"/>
          <w:b/>
          <w:bCs/>
          <w:color w:val="000000"/>
          <w:lang w:val="lt-LT"/>
        </w:rPr>
        <w:t xml:space="preserve">apie bet kokius šioje anketoje pateiktos informacijos pasikeitimus. Suprantu, kad nustačius, jog šioje anketoje pateikta informacija yra neteisinga ir / ar klaidinanti, laikantis teisės aktų reikalavimų, apie tai gali būti informuojamos atitinkamos Lietuvos Respublikos teisėsaugos institucijos ir verslo santykiai tarp manęs ir Turto </w:t>
      </w:r>
      <w:r w:rsidR="00C67994" w:rsidRPr="005F34B4">
        <w:rPr>
          <w:rFonts w:ascii="Times New Roman" w:eastAsia="Arial-BoldMT" w:hAnsi="Times New Roman" w:cs="Times New Roman"/>
          <w:b/>
          <w:bCs/>
          <w:color w:val="000000"/>
          <w:lang w:val="lt-LT"/>
        </w:rPr>
        <w:t xml:space="preserve">banko </w:t>
      </w:r>
      <w:r w:rsidRPr="005F34B4">
        <w:rPr>
          <w:rFonts w:ascii="Times New Roman" w:eastAsia="Arial-BoldMT" w:hAnsi="Times New Roman" w:cs="Times New Roman"/>
          <w:b/>
          <w:bCs/>
          <w:color w:val="000000"/>
          <w:lang w:val="lt-LT"/>
        </w:rPr>
        <w:t>gali būti nutraukti.</w:t>
      </w:r>
    </w:p>
    <w:p w14:paraId="703FDC3B" w14:textId="77777777" w:rsidR="00C341CA" w:rsidRPr="005F34B4" w:rsidRDefault="00C341CA" w:rsidP="00C341CA">
      <w:pPr>
        <w:widowControl/>
        <w:spacing w:line="259" w:lineRule="auto"/>
        <w:jc w:val="both"/>
        <w:rPr>
          <w:rFonts w:ascii="Times New Roman" w:eastAsia="Arial-BoldMT" w:hAnsi="Times New Roman" w:cs="Times New Roman"/>
          <w:b/>
          <w:bCs/>
          <w:color w:val="000000"/>
          <w:sz w:val="22"/>
          <w:szCs w:val="22"/>
          <w:lang w:val="lt-LT"/>
        </w:rPr>
      </w:pPr>
    </w:p>
    <w:p w14:paraId="5CF0C92E" w14:textId="77777777" w:rsidR="00C341CA" w:rsidRPr="005F34B4" w:rsidRDefault="00C341CA" w:rsidP="00C341CA">
      <w:pPr>
        <w:widowControl/>
        <w:spacing w:line="259" w:lineRule="auto"/>
        <w:jc w:val="both"/>
        <w:rPr>
          <w:rFonts w:ascii="Times New Roman" w:eastAsia="Arial-BoldMT" w:hAnsi="Times New Roman" w:cs="Times New Roman"/>
          <w:b/>
          <w:bCs/>
          <w:color w:val="000000"/>
          <w:sz w:val="22"/>
          <w:szCs w:val="22"/>
          <w:lang w:val="lt-LT"/>
        </w:rPr>
      </w:pPr>
    </w:p>
    <w:p w14:paraId="1C62CC65" w14:textId="78322E8A" w:rsidR="00C341CA" w:rsidRPr="005F34B4" w:rsidRDefault="00C341CA" w:rsidP="00C341CA">
      <w:pPr>
        <w:widowControl/>
        <w:spacing w:line="259" w:lineRule="auto"/>
        <w:jc w:val="both"/>
        <w:rPr>
          <w:rFonts w:ascii="Times New Roman" w:eastAsia="Arial-BoldMT" w:hAnsi="Times New Roman" w:cs="Times New Roman"/>
          <w:b/>
          <w:bCs/>
          <w:color w:val="000000"/>
          <w:sz w:val="22"/>
          <w:szCs w:val="22"/>
          <w:lang w:val="lt-LT"/>
        </w:rPr>
      </w:pPr>
      <w:r w:rsidRPr="005F34B4">
        <w:rPr>
          <w:rFonts w:ascii="Times New Roman" w:eastAsia="Arial-BoldMT" w:hAnsi="Times New Roman" w:cs="Times New Roman"/>
          <w:b/>
          <w:bCs/>
          <w:color w:val="000000"/>
          <w:sz w:val="22"/>
          <w:szCs w:val="22"/>
          <w:u w:val="single"/>
          <w:lang w:val="lt-LT"/>
        </w:rPr>
        <w:tab/>
      </w:r>
      <w:r w:rsidRPr="005F34B4">
        <w:rPr>
          <w:rFonts w:ascii="Times New Roman" w:eastAsia="Arial-BoldMT" w:hAnsi="Times New Roman" w:cs="Times New Roman"/>
          <w:b/>
          <w:bCs/>
          <w:color w:val="000000"/>
          <w:sz w:val="22"/>
          <w:szCs w:val="22"/>
          <w:u w:val="single"/>
          <w:lang w:val="lt-LT"/>
        </w:rPr>
        <w:tab/>
      </w:r>
      <w:r w:rsidRPr="005F34B4">
        <w:rPr>
          <w:rFonts w:ascii="Times New Roman" w:eastAsia="Arial-BoldMT" w:hAnsi="Times New Roman" w:cs="Times New Roman"/>
          <w:b/>
          <w:bCs/>
          <w:color w:val="000000"/>
          <w:sz w:val="22"/>
          <w:szCs w:val="22"/>
          <w:u w:val="single"/>
          <w:lang w:val="lt-LT"/>
          <w:rPrChange w:id="0" w:author="UMBRAS, Marius | Turto Bankas" w:date="2025-07-08T09:38:00Z" w16du:dateUtc="2025-07-08T06:38:00Z">
            <w:rPr>
              <w:rFonts w:ascii="Times New Roman" w:eastAsia="Arial-BoldMT" w:hAnsi="Times New Roman" w:cs="Times New Roman"/>
              <w:b/>
              <w:bCs/>
              <w:color w:val="000000"/>
              <w:sz w:val="22"/>
              <w:szCs w:val="22"/>
              <w:lang w:val="lt-LT"/>
            </w:rPr>
          </w:rPrChange>
        </w:rPr>
        <w:tab/>
      </w:r>
      <w:r w:rsidRPr="005F34B4">
        <w:rPr>
          <w:rFonts w:ascii="Times New Roman" w:eastAsia="Arial-BoldMT" w:hAnsi="Times New Roman" w:cs="Times New Roman"/>
          <w:b/>
          <w:bCs/>
          <w:color w:val="000000"/>
          <w:sz w:val="22"/>
          <w:szCs w:val="22"/>
          <w:u w:val="single"/>
          <w:lang w:val="lt-LT"/>
        </w:rPr>
        <w:tab/>
      </w:r>
      <w:r w:rsidRPr="005F34B4">
        <w:rPr>
          <w:rFonts w:ascii="Times New Roman" w:eastAsia="Arial-BoldMT" w:hAnsi="Times New Roman" w:cs="Times New Roman"/>
          <w:b/>
          <w:bCs/>
          <w:color w:val="000000"/>
          <w:sz w:val="22"/>
          <w:szCs w:val="22"/>
          <w:u w:val="single"/>
          <w:lang w:val="lt-LT"/>
          <w:rPrChange w:id="1" w:author="UMBRAS, Marius | Turto Bankas" w:date="2025-07-08T09:38:00Z" w16du:dateUtc="2025-07-08T06:38:00Z">
            <w:rPr>
              <w:rFonts w:ascii="Times New Roman" w:eastAsia="Arial-BoldMT" w:hAnsi="Times New Roman" w:cs="Times New Roman"/>
              <w:b/>
              <w:bCs/>
              <w:color w:val="000000"/>
              <w:sz w:val="22"/>
              <w:szCs w:val="22"/>
              <w:lang w:val="lt-LT"/>
            </w:rPr>
          </w:rPrChange>
        </w:rPr>
        <w:tab/>
      </w:r>
      <w:r w:rsidRPr="005F34B4">
        <w:rPr>
          <w:rFonts w:ascii="Times New Roman" w:eastAsia="Arial-BoldMT" w:hAnsi="Times New Roman" w:cs="Times New Roman"/>
          <w:b/>
          <w:bCs/>
          <w:color w:val="000000"/>
          <w:sz w:val="22"/>
          <w:szCs w:val="22"/>
          <w:u w:val="single"/>
          <w:lang w:val="lt-LT"/>
        </w:rPr>
        <w:tab/>
      </w:r>
      <w:r w:rsidRPr="005F34B4">
        <w:rPr>
          <w:rFonts w:ascii="Times New Roman" w:eastAsia="Arial-BoldMT" w:hAnsi="Times New Roman" w:cs="Times New Roman"/>
          <w:b/>
          <w:bCs/>
          <w:color w:val="000000"/>
          <w:sz w:val="22"/>
          <w:szCs w:val="22"/>
          <w:u w:val="single"/>
          <w:lang w:val="lt-LT"/>
        </w:rPr>
        <w:tab/>
      </w:r>
      <w:ins w:id="2" w:author="UMBRAS, Marius | Turto Bankas" w:date="2025-07-08T09:38:00Z" w16du:dateUtc="2025-07-08T06:38:00Z">
        <w:r w:rsidR="00B04406" w:rsidRPr="005F34B4">
          <w:rPr>
            <w:rFonts w:ascii="Times New Roman" w:eastAsia="Arial-BoldMT" w:hAnsi="Times New Roman" w:cs="Times New Roman"/>
            <w:b/>
            <w:bCs/>
            <w:color w:val="000000"/>
            <w:sz w:val="22"/>
            <w:szCs w:val="22"/>
            <w:u w:val="single"/>
            <w:lang w:val="lt-LT"/>
          </w:rPr>
          <w:tab/>
        </w:r>
        <w:r w:rsidR="00B04406" w:rsidRPr="005F34B4">
          <w:rPr>
            <w:rFonts w:ascii="Times New Roman" w:eastAsia="Arial-BoldMT" w:hAnsi="Times New Roman" w:cs="Times New Roman"/>
            <w:b/>
            <w:bCs/>
            <w:color w:val="000000"/>
            <w:sz w:val="22"/>
            <w:szCs w:val="22"/>
            <w:u w:val="single"/>
            <w:lang w:val="lt-LT"/>
          </w:rPr>
          <w:tab/>
        </w:r>
        <w:r w:rsidR="00B04406" w:rsidRPr="005F34B4">
          <w:rPr>
            <w:rFonts w:ascii="Times New Roman" w:eastAsia="Arial-BoldMT" w:hAnsi="Times New Roman" w:cs="Times New Roman"/>
            <w:b/>
            <w:bCs/>
            <w:color w:val="000000"/>
            <w:sz w:val="22"/>
            <w:szCs w:val="22"/>
            <w:u w:val="single"/>
            <w:lang w:val="lt-LT"/>
          </w:rPr>
          <w:tab/>
        </w:r>
        <w:r w:rsidR="00B04406" w:rsidRPr="005F34B4">
          <w:rPr>
            <w:rFonts w:ascii="Times New Roman" w:eastAsia="Arial-BoldMT" w:hAnsi="Times New Roman" w:cs="Times New Roman"/>
            <w:b/>
            <w:bCs/>
            <w:color w:val="000000"/>
            <w:sz w:val="22"/>
            <w:szCs w:val="22"/>
            <w:u w:val="single"/>
            <w:lang w:val="lt-LT"/>
          </w:rPr>
          <w:tab/>
        </w:r>
        <w:r w:rsidR="00B04406" w:rsidRPr="005F34B4">
          <w:rPr>
            <w:rFonts w:ascii="Times New Roman" w:eastAsia="Arial-BoldMT" w:hAnsi="Times New Roman" w:cs="Times New Roman"/>
            <w:b/>
            <w:bCs/>
            <w:color w:val="000000"/>
            <w:sz w:val="22"/>
            <w:szCs w:val="22"/>
            <w:u w:val="single"/>
            <w:lang w:val="lt-LT"/>
          </w:rPr>
          <w:tab/>
        </w:r>
        <w:r w:rsidR="00B04406" w:rsidRPr="005F34B4">
          <w:rPr>
            <w:rFonts w:ascii="Times New Roman" w:eastAsia="Arial-BoldMT" w:hAnsi="Times New Roman" w:cs="Times New Roman"/>
            <w:b/>
            <w:bCs/>
            <w:color w:val="000000"/>
            <w:sz w:val="22"/>
            <w:szCs w:val="22"/>
            <w:u w:val="single"/>
            <w:lang w:val="lt-LT"/>
          </w:rPr>
          <w:tab/>
        </w:r>
        <w:r w:rsidR="00B04406" w:rsidRPr="005F34B4">
          <w:rPr>
            <w:rFonts w:ascii="Times New Roman" w:eastAsia="Arial-BoldMT" w:hAnsi="Times New Roman" w:cs="Times New Roman"/>
            <w:b/>
            <w:bCs/>
            <w:color w:val="000000"/>
            <w:sz w:val="22"/>
            <w:szCs w:val="22"/>
            <w:u w:val="single"/>
            <w:lang w:val="lt-LT"/>
          </w:rPr>
          <w:tab/>
        </w:r>
        <w:r w:rsidR="00B04406" w:rsidRPr="005F34B4">
          <w:rPr>
            <w:rFonts w:ascii="Times New Roman" w:eastAsia="Arial-BoldMT" w:hAnsi="Times New Roman" w:cs="Times New Roman"/>
            <w:b/>
            <w:bCs/>
            <w:color w:val="000000"/>
            <w:sz w:val="22"/>
            <w:szCs w:val="22"/>
            <w:u w:val="single"/>
            <w:lang w:val="lt-LT"/>
          </w:rPr>
          <w:tab/>
        </w:r>
      </w:ins>
    </w:p>
    <w:p w14:paraId="1547FAA3" w14:textId="77777777" w:rsidR="00C341CA" w:rsidRPr="005F34B4" w:rsidRDefault="00C341CA" w:rsidP="00C341CA">
      <w:pPr>
        <w:rPr>
          <w:rFonts w:ascii="Times New Roman" w:hAnsi="Times New Roman" w:cs="Times New Roman"/>
          <w:sz w:val="18"/>
          <w:szCs w:val="18"/>
          <w:lang w:val="lt-LT"/>
        </w:rPr>
      </w:pPr>
      <w:r w:rsidRPr="005F34B4">
        <w:rPr>
          <w:rFonts w:ascii="Times New Roman" w:hAnsi="Times New Roman" w:cs="Times New Roman"/>
          <w:sz w:val="18"/>
          <w:szCs w:val="18"/>
          <w:lang w:val="lt-LT"/>
        </w:rPr>
        <w:t>(įmonės pavadinimas ir pareigos)</w:t>
      </w:r>
      <w:r w:rsidRPr="005F34B4">
        <w:rPr>
          <w:rFonts w:ascii="Times New Roman" w:hAnsi="Times New Roman" w:cs="Times New Roman"/>
          <w:sz w:val="18"/>
          <w:szCs w:val="18"/>
          <w:lang w:val="lt-LT"/>
        </w:rPr>
        <w:tab/>
      </w:r>
      <w:r w:rsidRPr="005F34B4">
        <w:rPr>
          <w:rFonts w:ascii="Times New Roman" w:hAnsi="Times New Roman" w:cs="Times New Roman"/>
          <w:sz w:val="18"/>
          <w:szCs w:val="18"/>
          <w:lang w:val="lt-LT"/>
        </w:rPr>
        <w:tab/>
        <w:t xml:space="preserve">       (parašas)</w:t>
      </w:r>
      <w:r w:rsidRPr="005F34B4">
        <w:rPr>
          <w:rFonts w:ascii="Times New Roman" w:hAnsi="Times New Roman" w:cs="Times New Roman"/>
          <w:sz w:val="18"/>
          <w:szCs w:val="18"/>
          <w:lang w:val="lt-LT"/>
        </w:rPr>
        <w:tab/>
      </w:r>
      <w:r w:rsidRPr="005F34B4">
        <w:rPr>
          <w:rFonts w:ascii="Times New Roman" w:hAnsi="Times New Roman" w:cs="Times New Roman"/>
          <w:sz w:val="18"/>
          <w:szCs w:val="18"/>
          <w:lang w:val="lt-LT"/>
        </w:rPr>
        <w:tab/>
        <w:t xml:space="preserve">              (vardas, pavardė)</w:t>
      </w:r>
    </w:p>
    <w:p w14:paraId="0566FEAF" w14:textId="77777777" w:rsidR="00C341CA" w:rsidRPr="005F34B4" w:rsidRDefault="00C341CA" w:rsidP="00C341CA">
      <w:pPr>
        <w:rPr>
          <w:rFonts w:ascii="Times New Roman" w:hAnsi="Times New Roman" w:cs="Times New Roman"/>
          <w:lang w:val="lt-LT"/>
        </w:rPr>
      </w:pPr>
    </w:p>
    <w:p w14:paraId="4EFB84AC" w14:textId="77777777" w:rsidR="00C341CA" w:rsidRPr="005F34B4" w:rsidRDefault="00C341CA" w:rsidP="00C341CA">
      <w:pPr>
        <w:widowControl/>
        <w:tabs>
          <w:tab w:val="left" w:pos="272"/>
        </w:tabs>
        <w:spacing w:line="259" w:lineRule="auto"/>
        <w:jc w:val="center"/>
        <w:rPr>
          <w:rFonts w:ascii="Times New Roman" w:eastAsia="ArialMT" w:hAnsi="Times New Roman" w:cs="Times New Roman"/>
          <w:color w:val="000000"/>
          <w:sz w:val="22"/>
          <w:szCs w:val="22"/>
          <w:lang w:val="lt-LT"/>
        </w:rPr>
      </w:pPr>
    </w:p>
    <w:sectPr w:rsidR="00C341CA" w:rsidRPr="005F34B4" w:rsidSect="0015564E">
      <w:footerReference w:type="default" r:id="rId11"/>
      <w:footerReference w:type="first" r:id="rId12"/>
      <w:pgSz w:w="12240" w:h="15840"/>
      <w:pgMar w:top="709" w:right="758" w:bottom="1453" w:left="1140" w:header="0" w:footer="776" w:gutter="0"/>
      <w:cols w:space="1296"/>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79A89" w14:textId="77777777" w:rsidR="0050179A" w:rsidRDefault="0050179A" w:rsidP="0048774E">
      <w:r>
        <w:separator/>
      </w:r>
    </w:p>
  </w:endnote>
  <w:endnote w:type="continuationSeparator" w:id="0">
    <w:p w14:paraId="1A2E48BC" w14:textId="77777777" w:rsidR="0050179A" w:rsidRDefault="0050179A" w:rsidP="0048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BoldMT">
    <w:altName w:val="Arial"/>
    <w:charset w:val="00"/>
    <w:family w:val="auto"/>
    <w:pitch w:val="default"/>
  </w:font>
  <w:font w:name="ArialMT">
    <w:altName w:val="Arial"/>
    <w:charset w:val="00"/>
    <w:family w:val="auto"/>
    <w:pitch w:val="default"/>
  </w:font>
  <w:font w:name="Aptos">
    <w:charset w:val="00"/>
    <w:family w:val="swiss"/>
    <w:pitch w:val="variable"/>
    <w:sig w:usb0="20000287" w:usb1="00000003" w:usb2="00000000" w:usb3="00000000" w:csb0="0000019F" w:csb1="00000000"/>
  </w:font>
  <w:font w:name="Liberation Serif">
    <w:altName w:val="Times New Roman"/>
    <w:charset w:val="00"/>
    <w:family w:val="roman"/>
    <w:pitch w:val="variable"/>
  </w:font>
  <w:font w:name="Tahoma">
    <w:panose1 w:val="020B0604030504040204"/>
    <w:charset w:val="BA"/>
    <w:family w:val="swiss"/>
    <w:pitch w:val="variable"/>
    <w:sig w:usb0="E1002EFF" w:usb1="C000605B" w:usb2="00000029" w:usb3="00000000" w:csb0="000101FF" w:csb1="00000000"/>
  </w:font>
  <w:font w:name="DejaVu Sans">
    <w:altName w:val="Verdan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exend">
    <w:altName w:val="Calibri"/>
    <w:panose1 w:val="00000000000000000000"/>
    <w:charset w:val="BA"/>
    <w:family w:val="auto"/>
    <w:pitch w:val="variable"/>
    <w:sig w:usb0="A00000FF" w:usb1="4000205B" w:usb2="00000000" w:usb3="00000000" w:csb0="00000193" w:csb1="00000000"/>
  </w:font>
  <w:font w:name="Arial-Italic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FF34A" w14:textId="77777777" w:rsidR="009E1A56" w:rsidRDefault="009E1A56">
    <w:pPr>
      <w:widowControl/>
      <w:jc w:val="center"/>
    </w:pPr>
    <w:r>
      <w:rPr>
        <w:rFonts w:ascii="Arial-BoldMT" w:eastAsia="Arial-BoldMT" w:hAnsi="Arial-BoldMT" w:cs="Arial-BoldMT"/>
        <w:b/>
        <w:bCs/>
        <w:color w:val="000000"/>
        <w:sz w:val="16"/>
        <w:szCs w:val="16"/>
      </w:rPr>
      <w:fldChar w:fldCharType="begin"/>
    </w:r>
    <w:r>
      <w:rPr>
        <w:rFonts w:ascii="Arial-BoldMT" w:eastAsia="Arial-BoldMT" w:hAnsi="Arial-BoldMT" w:cs="Arial-BoldMT"/>
        <w:b/>
        <w:bCs/>
        <w:color w:val="000000"/>
        <w:sz w:val="16"/>
        <w:szCs w:val="16"/>
      </w:rPr>
      <w:instrText xml:space="preserve"> PAGE \* ARABIC </w:instrText>
    </w:r>
    <w:r>
      <w:rPr>
        <w:rFonts w:ascii="Arial-BoldMT" w:eastAsia="Arial-BoldMT" w:hAnsi="Arial-BoldMT" w:cs="Arial-BoldMT"/>
        <w:b/>
        <w:bCs/>
        <w:color w:val="000000"/>
        <w:sz w:val="16"/>
        <w:szCs w:val="16"/>
      </w:rPr>
      <w:fldChar w:fldCharType="separate"/>
    </w:r>
    <w:r>
      <w:rPr>
        <w:rFonts w:ascii="Arial-BoldMT" w:eastAsia="Arial-BoldMT" w:hAnsi="Arial-BoldMT" w:cs="Arial-BoldMT"/>
        <w:b/>
        <w:bCs/>
        <w:color w:val="000000"/>
        <w:sz w:val="16"/>
        <w:szCs w:val="16"/>
      </w:rPr>
      <w:t>16</w:t>
    </w:r>
    <w:r>
      <w:rPr>
        <w:rFonts w:ascii="Arial-BoldMT" w:eastAsia="Arial-BoldMT" w:hAnsi="Arial-BoldMT" w:cs="Arial-BoldMT"/>
        <w:b/>
        <w:bCs/>
        <w:color w:val="000000"/>
        <w:sz w:val="16"/>
        <w:szCs w:val="16"/>
      </w:rPr>
      <w:fldChar w:fldCharType="end"/>
    </w:r>
    <w:r>
      <w:rPr>
        <w:rFonts w:ascii="ArialMT" w:eastAsia="ArialMT" w:hAnsi="ArialMT" w:cs="ArialMT"/>
        <w:color w:val="000000"/>
        <w:sz w:val="16"/>
        <w:szCs w:val="16"/>
      </w:rPr>
      <w:t xml:space="preserve"> </w:t>
    </w:r>
    <w:proofErr w:type="spellStart"/>
    <w:r>
      <w:rPr>
        <w:rFonts w:ascii="ArialMT" w:eastAsia="ArialMT" w:hAnsi="ArialMT" w:cs="ArialMT"/>
        <w:color w:val="000000"/>
        <w:sz w:val="16"/>
        <w:szCs w:val="16"/>
      </w:rPr>
      <w:t>iš</w:t>
    </w:r>
    <w:proofErr w:type="spellEnd"/>
    <w:r>
      <w:rPr>
        <w:rFonts w:ascii="ArialMT" w:eastAsia="ArialMT" w:hAnsi="ArialMT" w:cs="ArialMT"/>
        <w:color w:val="000000"/>
        <w:sz w:val="16"/>
        <w:szCs w:val="16"/>
      </w:rPr>
      <w:t xml:space="preserve"> </w:t>
    </w:r>
    <w:r>
      <w:rPr>
        <w:rFonts w:ascii="Arial-BoldMT" w:eastAsia="Arial-BoldMT" w:hAnsi="Arial-BoldMT" w:cs="Arial-BoldMT"/>
        <w:b/>
        <w:bCs/>
        <w:color w:val="000000"/>
        <w:sz w:val="16"/>
        <w:szCs w:val="16"/>
      </w:rPr>
      <w:fldChar w:fldCharType="begin"/>
    </w:r>
    <w:r>
      <w:rPr>
        <w:rFonts w:ascii="Arial-BoldMT" w:eastAsia="Arial-BoldMT" w:hAnsi="Arial-BoldMT" w:cs="Arial-BoldMT"/>
        <w:b/>
        <w:bCs/>
        <w:color w:val="000000"/>
        <w:sz w:val="16"/>
        <w:szCs w:val="16"/>
      </w:rPr>
      <w:instrText xml:space="preserve"> NUMPAGES \* ARABIC </w:instrText>
    </w:r>
    <w:r>
      <w:rPr>
        <w:rFonts w:ascii="Arial-BoldMT" w:eastAsia="Arial-BoldMT" w:hAnsi="Arial-BoldMT" w:cs="Arial-BoldMT"/>
        <w:b/>
        <w:bCs/>
        <w:color w:val="000000"/>
        <w:sz w:val="16"/>
        <w:szCs w:val="16"/>
      </w:rPr>
      <w:fldChar w:fldCharType="separate"/>
    </w:r>
    <w:r>
      <w:rPr>
        <w:rFonts w:ascii="Arial-BoldMT" w:eastAsia="Arial-BoldMT" w:hAnsi="Arial-BoldMT" w:cs="Arial-BoldMT"/>
        <w:b/>
        <w:bCs/>
        <w:color w:val="000000"/>
        <w:sz w:val="16"/>
        <w:szCs w:val="16"/>
      </w:rPr>
      <w:t>16</w:t>
    </w:r>
    <w:r>
      <w:rPr>
        <w:rFonts w:ascii="Arial-BoldMT" w:eastAsia="Arial-BoldMT" w:hAnsi="Arial-BoldMT" w:cs="Arial-BoldMT"/>
        <w:b/>
        <w:bCs/>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EA1B4" w14:textId="77777777" w:rsidR="009E1A56" w:rsidRDefault="009E1A56">
    <w:pPr>
      <w:widowControl/>
      <w:jc w:val="center"/>
    </w:pPr>
    <w:r>
      <w:rPr>
        <w:rFonts w:ascii="Arial-BoldMT" w:eastAsia="Arial-BoldMT" w:hAnsi="Arial-BoldMT" w:cs="Arial-BoldMT"/>
        <w:b/>
        <w:bCs/>
        <w:color w:val="000000"/>
        <w:sz w:val="16"/>
        <w:szCs w:val="16"/>
      </w:rPr>
      <w:fldChar w:fldCharType="begin"/>
    </w:r>
    <w:r>
      <w:rPr>
        <w:rFonts w:ascii="Arial-BoldMT" w:eastAsia="Arial-BoldMT" w:hAnsi="Arial-BoldMT" w:cs="Arial-BoldMT"/>
        <w:b/>
        <w:bCs/>
        <w:color w:val="000000"/>
        <w:sz w:val="16"/>
        <w:szCs w:val="16"/>
      </w:rPr>
      <w:instrText xml:space="preserve"> PAGE \* ARABIC </w:instrText>
    </w:r>
    <w:r>
      <w:rPr>
        <w:rFonts w:ascii="Arial-BoldMT" w:eastAsia="Arial-BoldMT" w:hAnsi="Arial-BoldMT" w:cs="Arial-BoldMT"/>
        <w:b/>
        <w:bCs/>
        <w:color w:val="000000"/>
        <w:sz w:val="16"/>
        <w:szCs w:val="16"/>
      </w:rPr>
      <w:fldChar w:fldCharType="separate"/>
    </w:r>
    <w:r>
      <w:rPr>
        <w:rFonts w:ascii="Arial-BoldMT" w:eastAsia="Arial-BoldMT" w:hAnsi="Arial-BoldMT" w:cs="Arial-BoldMT"/>
        <w:b/>
        <w:bCs/>
        <w:color w:val="000000"/>
        <w:sz w:val="16"/>
        <w:szCs w:val="16"/>
      </w:rPr>
      <w:t>1</w:t>
    </w:r>
    <w:r>
      <w:rPr>
        <w:rFonts w:ascii="Arial-BoldMT" w:eastAsia="Arial-BoldMT" w:hAnsi="Arial-BoldMT" w:cs="Arial-BoldMT"/>
        <w:b/>
        <w:bCs/>
        <w:color w:val="000000"/>
        <w:sz w:val="16"/>
        <w:szCs w:val="16"/>
      </w:rPr>
      <w:fldChar w:fldCharType="end"/>
    </w:r>
    <w:r>
      <w:rPr>
        <w:rFonts w:ascii="ArialMT" w:eastAsia="ArialMT" w:hAnsi="ArialMT" w:cs="ArialMT"/>
        <w:color w:val="000000"/>
        <w:sz w:val="16"/>
        <w:szCs w:val="16"/>
      </w:rPr>
      <w:t xml:space="preserve"> iš </w:t>
    </w:r>
    <w:r>
      <w:rPr>
        <w:rFonts w:ascii="Arial-BoldMT" w:eastAsia="Arial-BoldMT" w:hAnsi="Arial-BoldMT" w:cs="Arial-BoldMT"/>
        <w:b/>
        <w:bCs/>
        <w:color w:val="000000"/>
        <w:sz w:val="16"/>
        <w:szCs w:val="16"/>
      </w:rPr>
      <w:fldChar w:fldCharType="begin"/>
    </w:r>
    <w:r>
      <w:rPr>
        <w:rFonts w:ascii="Arial-BoldMT" w:eastAsia="Arial-BoldMT" w:hAnsi="Arial-BoldMT" w:cs="Arial-BoldMT"/>
        <w:b/>
        <w:bCs/>
        <w:color w:val="000000"/>
        <w:sz w:val="16"/>
        <w:szCs w:val="16"/>
      </w:rPr>
      <w:instrText xml:space="preserve"> NUMPAGES \* ARABIC </w:instrText>
    </w:r>
    <w:r>
      <w:rPr>
        <w:rFonts w:ascii="Arial-BoldMT" w:eastAsia="Arial-BoldMT" w:hAnsi="Arial-BoldMT" w:cs="Arial-BoldMT"/>
        <w:b/>
        <w:bCs/>
        <w:color w:val="000000"/>
        <w:sz w:val="16"/>
        <w:szCs w:val="16"/>
      </w:rPr>
      <w:fldChar w:fldCharType="separate"/>
    </w:r>
    <w:r>
      <w:rPr>
        <w:rFonts w:ascii="Arial-BoldMT" w:eastAsia="Arial-BoldMT" w:hAnsi="Arial-BoldMT" w:cs="Arial-BoldMT"/>
        <w:b/>
        <w:bCs/>
        <w:color w:val="000000"/>
        <w:sz w:val="16"/>
        <w:szCs w:val="16"/>
      </w:rPr>
      <w:t>16</w:t>
    </w:r>
    <w:r>
      <w:rPr>
        <w:rFonts w:ascii="Arial-BoldMT" w:eastAsia="Arial-BoldMT" w:hAnsi="Arial-BoldMT" w:cs="Arial-BoldMT"/>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629AB" w14:textId="77777777" w:rsidR="0050179A" w:rsidRDefault="0050179A" w:rsidP="0048774E">
      <w:r>
        <w:separator/>
      </w:r>
    </w:p>
  </w:footnote>
  <w:footnote w:type="continuationSeparator" w:id="0">
    <w:p w14:paraId="009399D8" w14:textId="77777777" w:rsidR="0050179A" w:rsidRDefault="0050179A" w:rsidP="00487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95BBC"/>
    <w:multiLevelType w:val="multilevel"/>
    <w:tmpl w:val="2D405FA8"/>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736D88"/>
    <w:multiLevelType w:val="multilevel"/>
    <w:tmpl w:val="8AF8EAB6"/>
    <w:lvl w:ilvl="0">
      <w:start w:val="1"/>
      <w:numFmt w:val="decimal"/>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E0638BC"/>
    <w:multiLevelType w:val="multilevel"/>
    <w:tmpl w:val="970631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9F6469"/>
    <w:multiLevelType w:val="multilevel"/>
    <w:tmpl w:val="CB8647CC"/>
    <w:lvl w:ilvl="0">
      <w:start w:val="1"/>
      <w:numFmt w:val="decimal"/>
      <w:lvlText w:val="%1."/>
      <w:lvlJc w:val="left"/>
      <w:pPr>
        <w:tabs>
          <w:tab w:val="num" w:pos="956"/>
        </w:tabs>
        <w:ind w:left="956" w:hanging="236"/>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5E52E60"/>
    <w:multiLevelType w:val="multilevel"/>
    <w:tmpl w:val="8BD4E660"/>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6560F23"/>
    <w:multiLevelType w:val="multilevel"/>
    <w:tmpl w:val="A376771A"/>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99937DE"/>
    <w:multiLevelType w:val="multilevel"/>
    <w:tmpl w:val="E6D41660"/>
    <w:lvl w:ilvl="0">
      <w:start w:val="1"/>
      <w:numFmt w:val="decimal"/>
      <w:lvlText w:val="%1."/>
      <w:lvlJc w:val="left"/>
      <w:pPr>
        <w:tabs>
          <w:tab w:val="num" w:pos="632"/>
        </w:tabs>
        <w:ind w:left="63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2BD695E"/>
    <w:multiLevelType w:val="multilevel"/>
    <w:tmpl w:val="1AC090BC"/>
    <w:lvl w:ilvl="0">
      <w:start w:val="1"/>
      <w:numFmt w:val="decimal"/>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40512D1"/>
    <w:multiLevelType w:val="multilevel"/>
    <w:tmpl w:val="06F651FE"/>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6403194"/>
    <w:multiLevelType w:val="multilevel"/>
    <w:tmpl w:val="6EF63312"/>
    <w:lvl w:ilvl="0">
      <w:start w:val="1"/>
      <w:numFmt w:val="decimal"/>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7D70AC3"/>
    <w:multiLevelType w:val="multilevel"/>
    <w:tmpl w:val="1798ABF6"/>
    <w:lvl w:ilvl="0">
      <w:start w:val="6"/>
      <w:numFmt w:val="decimal"/>
      <w:lvlText w:val="%1."/>
      <w:lvlJc w:val="left"/>
      <w:pPr>
        <w:ind w:left="645" w:hanging="645"/>
      </w:pPr>
      <w:rPr>
        <w:rFonts w:eastAsia="Arial-BoldMT" w:hint="default"/>
        <w:b/>
        <w:color w:val="000000"/>
      </w:rPr>
    </w:lvl>
    <w:lvl w:ilvl="1">
      <w:start w:val="1"/>
      <w:numFmt w:val="decimal"/>
      <w:lvlText w:val="%1.%2."/>
      <w:lvlJc w:val="left"/>
      <w:pPr>
        <w:ind w:left="1141" w:hanging="645"/>
      </w:pPr>
      <w:rPr>
        <w:rFonts w:eastAsia="Arial-BoldMT" w:hint="default"/>
        <w:b/>
        <w:color w:val="000000"/>
      </w:rPr>
    </w:lvl>
    <w:lvl w:ilvl="2">
      <w:start w:val="20"/>
      <w:numFmt w:val="decimal"/>
      <w:lvlText w:val="%1.%2.%3."/>
      <w:lvlJc w:val="left"/>
      <w:pPr>
        <w:ind w:left="1712" w:hanging="720"/>
      </w:pPr>
      <w:rPr>
        <w:rFonts w:eastAsia="Arial-BoldMT" w:hint="default"/>
        <w:b/>
        <w:color w:val="000000"/>
      </w:rPr>
    </w:lvl>
    <w:lvl w:ilvl="3">
      <w:start w:val="1"/>
      <w:numFmt w:val="decimal"/>
      <w:lvlText w:val="%1.%2.%3.%4."/>
      <w:lvlJc w:val="left"/>
      <w:pPr>
        <w:ind w:left="2208" w:hanging="720"/>
      </w:pPr>
      <w:rPr>
        <w:rFonts w:eastAsia="Arial-BoldMT" w:hint="default"/>
        <w:b/>
        <w:color w:val="000000"/>
      </w:rPr>
    </w:lvl>
    <w:lvl w:ilvl="4">
      <w:start w:val="1"/>
      <w:numFmt w:val="decimal"/>
      <w:lvlText w:val="%1.%2.%3.%4.%5."/>
      <w:lvlJc w:val="left"/>
      <w:pPr>
        <w:ind w:left="3064" w:hanging="1080"/>
      </w:pPr>
      <w:rPr>
        <w:rFonts w:eastAsia="Arial-BoldMT" w:hint="default"/>
        <w:b/>
        <w:color w:val="000000"/>
      </w:rPr>
    </w:lvl>
    <w:lvl w:ilvl="5">
      <w:start w:val="1"/>
      <w:numFmt w:val="decimal"/>
      <w:lvlText w:val="%1.%2.%3.%4.%5.%6."/>
      <w:lvlJc w:val="left"/>
      <w:pPr>
        <w:ind w:left="3560" w:hanging="1080"/>
      </w:pPr>
      <w:rPr>
        <w:rFonts w:eastAsia="Arial-BoldMT" w:hint="default"/>
        <w:b/>
        <w:color w:val="000000"/>
      </w:rPr>
    </w:lvl>
    <w:lvl w:ilvl="6">
      <w:start w:val="1"/>
      <w:numFmt w:val="decimal"/>
      <w:lvlText w:val="%1.%2.%3.%4.%5.%6.%7."/>
      <w:lvlJc w:val="left"/>
      <w:pPr>
        <w:ind w:left="4416" w:hanging="1440"/>
      </w:pPr>
      <w:rPr>
        <w:rFonts w:eastAsia="Arial-BoldMT" w:hint="default"/>
        <w:b/>
        <w:color w:val="000000"/>
      </w:rPr>
    </w:lvl>
    <w:lvl w:ilvl="7">
      <w:start w:val="1"/>
      <w:numFmt w:val="decimal"/>
      <w:lvlText w:val="%1.%2.%3.%4.%5.%6.%7.%8."/>
      <w:lvlJc w:val="left"/>
      <w:pPr>
        <w:ind w:left="4912" w:hanging="1440"/>
      </w:pPr>
      <w:rPr>
        <w:rFonts w:eastAsia="Arial-BoldMT" w:hint="default"/>
        <w:b/>
        <w:color w:val="000000"/>
      </w:rPr>
    </w:lvl>
    <w:lvl w:ilvl="8">
      <w:start w:val="1"/>
      <w:numFmt w:val="decimal"/>
      <w:lvlText w:val="%1.%2.%3.%4.%5.%6.%7.%8.%9."/>
      <w:lvlJc w:val="left"/>
      <w:pPr>
        <w:ind w:left="5768" w:hanging="1800"/>
      </w:pPr>
      <w:rPr>
        <w:rFonts w:eastAsia="Arial-BoldMT" w:hint="default"/>
        <w:b/>
        <w:color w:val="000000"/>
      </w:rPr>
    </w:lvl>
  </w:abstractNum>
  <w:abstractNum w:abstractNumId="11" w15:restartNumberingAfterBreak="0">
    <w:nsid w:val="2D4A39D1"/>
    <w:multiLevelType w:val="multilevel"/>
    <w:tmpl w:val="9DF07E9C"/>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EAE7EF8"/>
    <w:multiLevelType w:val="multilevel"/>
    <w:tmpl w:val="7EEE1058"/>
    <w:lvl w:ilvl="0">
      <w:start w:val="51"/>
      <w:numFmt w:val="decimal"/>
      <w:lvlText w:val="%1."/>
      <w:lvlJc w:val="left"/>
      <w:pPr>
        <w:ind w:left="480" w:hanging="480"/>
      </w:pPr>
      <w:rPr>
        <w:rFonts w:eastAsia="Arial-BoldMT" w:hint="default"/>
        <w:b/>
        <w:color w:val="000000"/>
      </w:rPr>
    </w:lvl>
    <w:lvl w:ilvl="1">
      <w:start w:val="6"/>
      <w:numFmt w:val="decimal"/>
      <w:lvlText w:val="%1.%2."/>
      <w:lvlJc w:val="left"/>
      <w:pPr>
        <w:ind w:left="1200" w:hanging="480"/>
      </w:pPr>
      <w:rPr>
        <w:rFonts w:eastAsia="Arial-BoldMT" w:hint="default"/>
        <w:b/>
        <w:color w:val="000000"/>
      </w:rPr>
    </w:lvl>
    <w:lvl w:ilvl="2">
      <w:start w:val="1"/>
      <w:numFmt w:val="decimal"/>
      <w:lvlText w:val="%1.%2.%3."/>
      <w:lvlJc w:val="left"/>
      <w:pPr>
        <w:ind w:left="2160" w:hanging="720"/>
      </w:pPr>
      <w:rPr>
        <w:rFonts w:eastAsia="Arial-BoldMT" w:hint="default"/>
        <w:b/>
        <w:color w:val="000000"/>
      </w:rPr>
    </w:lvl>
    <w:lvl w:ilvl="3">
      <w:start w:val="1"/>
      <w:numFmt w:val="decimal"/>
      <w:lvlText w:val="%1.%2.%3.%4."/>
      <w:lvlJc w:val="left"/>
      <w:pPr>
        <w:ind w:left="2880" w:hanging="720"/>
      </w:pPr>
      <w:rPr>
        <w:rFonts w:eastAsia="Arial-BoldMT" w:hint="default"/>
        <w:b/>
        <w:color w:val="000000"/>
      </w:rPr>
    </w:lvl>
    <w:lvl w:ilvl="4">
      <w:start w:val="1"/>
      <w:numFmt w:val="decimal"/>
      <w:lvlText w:val="%1.%2.%3.%4.%5."/>
      <w:lvlJc w:val="left"/>
      <w:pPr>
        <w:ind w:left="3960" w:hanging="1080"/>
      </w:pPr>
      <w:rPr>
        <w:rFonts w:eastAsia="Arial-BoldMT" w:hint="default"/>
        <w:b/>
        <w:color w:val="000000"/>
      </w:rPr>
    </w:lvl>
    <w:lvl w:ilvl="5">
      <w:start w:val="1"/>
      <w:numFmt w:val="decimal"/>
      <w:lvlText w:val="%1.%2.%3.%4.%5.%6."/>
      <w:lvlJc w:val="left"/>
      <w:pPr>
        <w:ind w:left="4680" w:hanging="1080"/>
      </w:pPr>
      <w:rPr>
        <w:rFonts w:eastAsia="Arial-BoldMT" w:hint="default"/>
        <w:b/>
        <w:color w:val="000000"/>
      </w:rPr>
    </w:lvl>
    <w:lvl w:ilvl="6">
      <w:start w:val="1"/>
      <w:numFmt w:val="decimal"/>
      <w:lvlText w:val="%1.%2.%3.%4.%5.%6.%7."/>
      <w:lvlJc w:val="left"/>
      <w:pPr>
        <w:ind w:left="5760" w:hanging="1440"/>
      </w:pPr>
      <w:rPr>
        <w:rFonts w:eastAsia="Arial-BoldMT" w:hint="default"/>
        <w:b/>
        <w:color w:val="000000"/>
      </w:rPr>
    </w:lvl>
    <w:lvl w:ilvl="7">
      <w:start w:val="1"/>
      <w:numFmt w:val="decimal"/>
      <w:lvlText w:val="%1.%2.%3.%4.%5.%6.%7.%8."/>
      <w:lvlJc w:val="left"/>
      <w:pPr>
        <w:ind w:left="6480" w:hanging="1440"/>
      </w:pPr>
      <w:rPr>
        <w:rFonts w:eastAsia="Arial-BoldMT" w:hint="default"/>
        <w:b/>
        <w:color w:val="000000"/>
      </w:rPr>
    </w:lvl>
    <w:lvl w:ilvl="8">
      <w:start w:val="1"/>
      <w:numFmt w:val="decimal"/>
      <w:lvlText w:val="%1.%2.%3.%4.%5.%6.%7.%8.%9."/>
      <w:lvlJc w:val="left"/>
      <w:pPr>
        <w:ind w:left="7560" w:hanging="1800"/>
      </w:pPr>
      <w:rPr>
        <w:rFonts w:eastAsia="Arial-BoldMT" w:hint="default"/>
        <w:b/>
        <w:color w:val="000000"/>
      </w:rPr>
    </w:lvl>
  </w:abstractNum>
  <w:abstractNum w:abstractNumId="13" w15:restartNumberingAfterBreak="0">
    <w:nsid w:val="30026AB4"/>
    <w:multiLevelType w:val="multilevel"/>
    <w:tmpl w:val="8A740204"/>
    <w:lvl w:ilvl="0">
      <w:start w:val="1"/>
      <w:numFmt w:val="decimal"/>
      <w:lvlText w:val="%1."/>
      <w:lvlJc w:val="left"/>
      <w:pPr>
        <w:tabs>
          <w:tab w:val="num" w:pos="632"/>
        </w:tabs>
        <w:ind w:left="63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1AD08E3"/>
    <w:multiLevelType w:val="multilevel"/>
    <w:tmpl w:val="2A88EA92"/>
    <w:lvl w:ilvl="0">
      <w:start w:val="1"/>
      <w:numFmt w:val="decimal"/>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36A2475"/>
    <w:multiLevelType w:val="multilevel"/>
    <w:tmpl w:val="8E6EBF62"/>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3DC3951"/>
    <w:multiLevelType w:val="multilevel"/>
    <w:tmpl w:val="28AA8E06"/>
    <w:lvl w:ilvl="0">
      <w:start w:val="1"/>
      <w:numFmt w:val="lowerRoman"/>
      <w:lvlText w:val="(%1)"/>
      <w:lvlJc w:val="left"/>
      <w:pPr>
        <w:tabs>
          <w:tab w:val="num" w:pos="1712"/>
        </w:tabs>
        <w:ind w:left="1712" w:hanging="272"/>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7C70D67"/>
    <w:multiLevelType w:val="multilevel"/>
    <w:tmpl w:val="A67C7044"/>
    <w:lvl w:ilvl="0">
      <w:start w:val="1"/>
      <w:numFmt w:val="lowerRoman"/>
      <w:lvlText w:val="(%1)"/>
      <w:lvlJc w:val="left"/>
      <w:pPr>
        <w:tabs>
          <w:tab w:val="num" w:pos="1712"/>
        </w:tabs>
        <w:ind w:left="171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99E1B6D"/>
    <w:multiLevelType w:val="multilevel"/>
    <w:tmpl w:val="D0FA9BD6"/>
    <w:lvl w:ilvl="0">
      <w:start w:val="1"/>
      <w:numFmt w:val="decimal"/>
      <w:lvlText w:val="%1."/>
      <w:lvlJc w:val="left"/>
      <w:pPr>
        <w:tabs>
          <w:tab w:val="num" w:pos="956"/>
        </w:tabs>
        <w:ind w:left="956" w:hanging="236"/>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CD615CB"/>
    <w:multiLevelType w:val="multilevel"/>
    <w:tmpl w:val="5CBE439E"/>
    <w:lvl w:ilvl="0">
      <w:start w:val="1"/>
      <w:numFmt w:val="decimal"/>
      <w:lvlText w:val="%1."/>
      <w:lvlJc w:val="left"/>
      <w:pPr>
        <w:tabs>
          <w:tab w:val="num" w:pos="956"/>
        </w:tabs>
        <w:ind w:left="956" w:hanging="236"/>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E0B5ED3"/>
    <w:multiLevelType w:val="multilevel"/>
    <w:tmpl w:val="FB186832"/>
    <w:lvl w:ilvl="0">
      <w:start w:val="1"/>
      <w:numFmt w:val="decimal"/>
      <w:lvlText w:val="%1."/>
      <w:lvlJc w:val="left"/>
      <w:pPr>
        <w:tabs>
          <w:tab w:val="num" w:pos="632"/>
        </w:tabs>
        <w:ind w:left="63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E947702"/>
    <w:multiLevelType w:val="multilevel"/>
    <w:tmpl w:val="CDE09D6C"/>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EB430D5"/>
    <w:multiLevelType w:val="multilevel"/>
    <w:tmpl w:val="4F0608C6"/>
    <w:lvl w:ilvl="0">
      <w:start w:val="1"/>
      <w:numFmt w:val="lowerRoman"/>
      <w:lvlText w:val="(%1)"/>
      <w:lvlJc w:val="left"/>
      <w:pPr>
        <w:tabs>
          <w:tab w:val="num" w:pos="1712"/>
        </w:tabs>
        <w:ind w:left="171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0652FA6"/>
    <w:multiLevelType w:val="multilevel"/>
    <w:tmpl w:val="0080AD2A"/>
    <w:lvl w:ilvl="0">
      <w:start w:val="5"/>
      <w:numFmt w:val="decimal"/>
      <w:lvlText w:val="%1."/>
      <w:lvlJc w:val="left"/>
      <w:pPr>
        <w:ind w:left="540" w:hanging="540"/>
      </w:pPr>
      <w:rPr>
        <w:rFonts w:hint="default"/>
      </w:rPr>
    </w:lvl>
    <w:lvl w:ilvl="1">
      <w:start w:val="1"/>
      <w:numFmt w:val="decimal"/>
      <w:lvlText w:val="%1.%2."/>
      <w:lvlJc w:val="left"/>
      <w:pPr>
        <w:ind w:left="1176" w:hanging="540"/>
      </w:pPr>
      <w:rPr>
        <w:rFonts w:hint="default"/>
      </w:rPr>
    </w:lvl>
    <w:lvl w:ilvl="2">
      <w:start w:val="1"/>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888" w:hanging="1800"/>
      </w:pPr>
      <w:rPr>
        <w:rFonts w:hint="default"/>
      </w:rPr>
    </w:lvl>
  </w:abstractNum>
  <w:abstractNum w:abstractNumId="24" w15:restartNumberingAfterBreak="0">
    <w:nsid w:val="423D6EDF"/>
    <w:multiLevelType w:val="multilevel"/>
    <w:tmpl w:val="5994D94E"/>
    <w:lvl w:ilvl="0">
      <w:start w:val="1"/>
      <w:numFmt w:val="decimal"/>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5436649"/>
    <w:multiLevelType w:val="multilevel"/>
    <w:tmpl w:val="9D6A8E6E"/>
    <w:lvl w:ilvl="0">
      <w:start w:val="1"/>
      <w:numFmt w:val="upperLetter"/>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6AA2BEE"/>
    <w:multiLevelType w:val="multilevel"/>
    <w:tmpl w:val="A5B208C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464CEA"/>
    <w:multiLevelType w:val="multilevel"/>
    <w:tmpl w:val="C1A8F4F0"/>
    <w:lvl w:ilvl="0">
      <w:start w:val="1"/>
      <w:numFmt w:val="decimal"/>
      <w:lvlText w:val="%1."/>
      <w:lvlJc w:val="left"/>
      <w:pPr>
        <w:tabs>
          <w:tab w:val="num" w:pos="632"/>
        </w:tabs>
        <w:ind w:left="63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E961DBE"/>
    <w:multiLevelType w:val="multilevel"/>
    <w:tmpl w:val="85B8851E"/>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8B4FD5"/>
    <w:multiLevelType w:val="multilevel"/>
    <w:tmpl w:val="D5301070"/>
    <w:lvl w:ilvl="0">
      <w:start w:val="5"/>
      <w:numFmt w:val="decimal"/>
      <w:lvlText w:val="%1."/>
      <w:lvlJc w:val="left"/>
      <w:pPr>
        <w:ind w:left="705" w:hanging="705"/>
      </w:pPr>
      <w:rPr>
        <w:rFonts w:eastAsia="ArialMT" w:hint="default"/>
        <w:color w:val="000000"/>
      </w:rPr>
    </w:lvl>
    <w:lvl w:ilvl="1">
      <w:start w:val="1"/>
      <w:numFmt w:val="decimal"/>
      <w:lvlText w:val="%1.%2."/>
      <w:lvlJc w:val="left"/>
      <w:pPr>
        <w:ind w:left="1185" w:hanging="705"/>
      </w:pPr>
      <w:rPr>
        <w:rFonts w:eastAsia="ArialMT" w:hint="default"/>
        <w:color w:val="000000"/>
      </w:rPr>
    </w:lvl>
    <w:lvl w:ilvl="2">
      <w:start w:val="4"/>
      <w:numFmt w:val="decimal"/>
      <w:lvlText w:val="%1.%2.%3."/>
      <w:lvlJc w:val="left"/>
      <w:pPr>
        <w:ind w:left="1680" w:hanging="720"/>
      </w:pPr>
      <w:rPr>
        <w:rFonts w:eastAsia="ArialMT" w:hint="default"/>
        <w:color w:val="000000"/>
      </w:rPr>
    </w:lvl>
    <w:lvl w:ilvl="3">
      <w:start w:val="1"/>
      <w:numFmt w:val="decimal"/>
      <w:lvlText w:val="%1.%2.%3.%4."/>
      <w:lvlJc w:val="left"/>
      <w:pPr>
        <w:ind w:left="2160" w:hanging="720"/>
      </w:pPr>
      <w:rPr>
        <w:rFonts w:eastAsia="ArialMT" w:hint="default"/>
        <w:color w:val="000000"/>
      </w:rPr>
    </w:lvl>
    <w:lvl w:ilvl="4">
      <w:start w:val="1"/>
      <w:numFmt w:val="decimal"/>
      <w:lvlText w:val="%1.%2.%3.%4.%5."/>
      <w:lvlJc w:val="left"/>
      <w:pPr>
        <w:ind w:left="3000" w:hanging="1080"/>
      </w:pPr>
      <w:rPr>
        <w:rFonts w:eastAsia="ArialMT" w:hint="default"/>
        <w:color w:val="000000"/>
      </w:rPr>
    </w:lvl>
    <w:lvl w:ilvl="5">
      <w:start w:val="1"/>
      <w:numFmt w:val="decimal"/>
      <w:lvlText w:val="%1.%2.%3.%4.%5.%6."/>
      <w:lvlJc w:val="left"/>
      <w:pPr>
        <w:ind w:left="3480" w:hanging="1080"/>
      </w:pPr>
      <w:rPr>
        <w:rFonts w:eastAsia="ArialMT" w:hint="default"/>
        <w:color w:val="000000"/>
      </w:rPr>
    </w:lvl>
    <w:lvl w:ilvl="6">
      <w:start w:val="1"/>
      <w:numFmt w:val="decimal"/>
      <w:lvlText w:val="%1.%2.%3.%4.%5.%6.%7."/>
      <w:lvlJc w:val="left"/>
      <w:pPr>
        <w:ind w:left="4320" w:hanging="1440"/>
      </w:pPr>
      <w:rPr>
        <w:rFonts w:eastAsia="ArialMT" w:hint="default"/>
        <w:color w:val="000000"/>
      </w:rPr>
    </w:lvl>
    <w:lvl w:ilvl="7">
      <w:start w:val="1"/>
      <w:numFmt w:val="decimal"/>
      <w:lvlText w:val="%1.%2.%3.%4.%5.%6.%7.%8."/>
      <w:lvlJc w:val="left"/>
      <w:pPr>
        <w:ind w:left="4800" w:hanging="1440"/>
      </w:pPr>
      <w:rPr>
        <w:rFonts w:eastAsia="ArialMT" w:hint="default"/>
        <w:color w:val="000000"/>
      </w:rPr>
    </w:lvl>
    <w:lvl w:ilvl="8">
      <w:start w:val="1"/>
      <w:numFmt w:val="decimal"/>
      <w:lvlText w:val="%1.%2.%3.%4.%5.%6.%7.%8.%9."/>
      <w:lvlJc w:val="left"/>
      <w:pPr>
        <w:ind w:left="5640" w:hanging="1800"/>
      </w:pPr>
      <w:rPr>
        <w:rFonts w:eastAsia="ArialMT" w:hint="default"/>
        <w:color w:val="000000"/>
      </w:rPr>
    </w:lvl>
  </w:abstractNum>
  <w:abstractNum w:abstractNumId="30" w15:restartNumberingAfterBreak="0">
    <w:nsid w:val="50A51CA9"/>
    <w:multiLevelType w:val="multilevel"/>
    <w:tmpl w:val="90E407EC"/>
    <w:lvl w:ilvl="0">
      <w:start w:val="1"/>
      <w:numFmt w:val="decimal"/>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3E8419B"/>
    <w:multiLevelType w:val="multilevel"/>
    <w:tmpl w:val="3A961366"/>
    <w:lvl w:ilvl="0">
      <w:start w:val="1"/>
      <w:numFmt w:val="lowerRoman"/>
      <w:lvlText w:val="(%1)"/>
      <w:lvlJc w:val="left"/>
      <w:pPr>
        <w:tabs>
          <w:tab w:val="num" w:pos="1712"/>
        </w:tabs>
        <w:ind w:left="1712" w:hanging="272"/>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56E1B47"/>
    <w:multiLevelType w:val="multilevel"/>
    <w:tmpl w:val="542EBFE4"/>
    <w:lvl w:ilvl="0">
      <w:start w:val="6"/>
      <w:numFmt w:val="decimal"/>
      <w:lvlText w:val="%1."/>
      <w:lvlJc w:val="left"/>
      <w:pPr>
        <w:ind w:left="540" w:hanging="540"/>
      </w:pPr>
      <w:rPr>
        <w:rFonts w:eastAsia="Arial-BoldMT" w:hint="default"/>
        <w:b/>
        <w:color w:val="000000"/>
      </w:rPr>
    </w:lvl>
    <w:lvl w:ilvl="1">
      <w:start w:val="1"/>
      <w:numFmt w:val="decimal"/>
      <w:lvlText w:val="%1.%2."/>
      <w:lvlJc w:val="left"/>
      <w:pPr>
        <w:ind w:left="1380" w:hanging="540"/>
      </w:pPr>
      <w:rPr>
        <w:rFonts w:eastAsia="Arial-BoldMT" w:hint="default"/>
        <w:b/>
        <w:color w:val="000000"/>
      </w:rPr>
    </w:lvl>
    <w:lvl w:ilvl="2">
      <w:start w:val="1"/>
      <w:numFmt w:val="decimal"/>
      <w:lvlText w:val="%1.%2.%3."/>
      <w:lvlJc w:val="left"/>
      <w:pPr>
        <w:ind w:left="2400" w:hanging="720"/>
      </w:pPr>
      <w:rPr>
        <w:rFonts w:eastAsia="Arial-BoldMT" w:hint="default"/>
        <w:b/>
        <w:color w:val="000000"/>
      </w:rPr>
    </w:lvl>
    <w:lvl w:ilvl="3">
      <w:start w:val="1"/>
      <w:numFmt w:val="decimal"/>
      <w:lvlText w:val="%1.%2.%3.%4."/>
      <w:lvlJc w:val="left"/>
      <w:pPr>
        <w:ind w:left="3240" w:hanging="720"/>
      </w:pPr>
      <w:rPr>
        <w:rFonts w:eastAsia="Arial-BoldMT" w:hint="default"/>
        <w:b/>
        <w:color w:val="000000"/>
      </w:rPr>
    </w:lvl>
    <w:lvl w:ilvl="4">
      <w:start w:val="1"/>
      <w:numFmt w:val="decimal"/>
      <w:lvlText w:val="%1.%2.%3.%4.%5."/>
      <w:lvlJc w:val="left"/>
      <w:pPr>
        <w:ind w:left="4440" w:hanging="1080"/>
      </w:pPr>
      <w:rPr>
        <w:rFonts w:eastAsia="Arial-BoldMT" w:hint="default"/>
        <w:b/>
        <w:color w:val="000000"/>
      </w:rPr>
    </w:lvl>
    <w:lvl w:ilvl="5">
      <w:start w:val="1"/>
      <w:numFmt w:val="decimal"/>
      <w:lvlText w:val="%1.%2.%3.%4.%5.%6."/>
      <w:lvlJc w:val="left"/>
      <w:pPr>
        <w:ind w:left="5280" w:hanging="1080"/>
      </w:pPr>
      <w:rPr>
        <w:rFonts w:eastAsia="Arial-BoldMT" w:hint="default"/>
        <w:b/>
        <w:color w:val="000000"/>
      </w:rPr>
    </w:lvl>
    <w:lvl w:ilvl="6">
      <w:start w:val="1"/>
      <w:numFmt w:val="decimal"/>
      <w:lvlText w:val="%1.%2.%3.%4.%5.%6.%7."/>
      <w:lvlJc w:val="left"/>
      <w:pPr>
        <w:ind w:left="6480" w:hanging="1440"/>
      </w:pPr>
      <w:rPr>
        <w:rFonts w:eastAsia="Arial-BoldMT" w:hint="default"/>
        <w:b/>
        <w:color w:val="000000"/>
      </w:rPr>
    </w:lvl>
    <w:lvl w:ilvl="7">
      <w:start w:val="1"/>
      <w:numFmt w:val="decimal"/>
      <w:lvlText w:val="%1.%2.%3.%4.%5.%6.%7.%8."/>
      <w:lvlJc w:val="left"/>
      <w:pPr>
        <w:ind w:left="7320" w:hanging="1440"/>
      </w:pPr>
      <w:rPr>
        <w:rFonts w:eastAsia="Arial-BoldMT" w:hint="default"/>
        <w:b/>
        <w:color w:val="000000"/>
      </w:rPr>
    </w:lvl>
    <w:lvl w:ilvl="8">
      <w:start w:val="1"/>
      <w:numFmt w:val="decimal"/>
      <w:lvlText w:val="%1.%2.%3.%4.%5.%6.%7.%8.%9."/>
      <w:lvlJc w:val="left"/>
      <w:pPr>
        <w:ind w:left="8520" w:hanging="1800"/>
      </w:pPr>
      <w:rPr>
        <w:rFonts w:eastAsia="Arial-BoldMT" w:hint="default"/>
        <w:b/>
        <w:color w:val="000000"/>
      </w:rPr>
    </w:lvl>
  </w:abstractNum>
  <w:abstractNum w:abstractNumId="33" w15:restartNumberingAfterBreak="0">
    <w:nsid w:val="556F3905"/>
    <w:multiLevelType w:val="multilevel"/>
    <w:tmpl w:val="A448010C"/>
    <w:lvl w:ilvl="0">
      <w:start w:val="1"/>
      <w:numFmt w:val="decimal"/>
      <w:lvlText w:val="%1."/>
      <w:lvlJc w:val="left"/>
      <w:pPr>
        <w:ind w:left="1069" w:hanging="360"/>
      </w:pPr>
      <w:rPr>
        <w:rFonts w:hint="default"/>
        <w:b w:val="0"/>
      </w:rPr>
    </w:lvl>
    <w:lvl w:ilvl="1">
      <w:start w:val="1"/>
      <w:numFmt w:val="decimal"/>
      <w:isLgl/>
      <w:lvlText w:val="%1.%2."/>
      <w:lvlJc w:val="left"/>
      <w:pPr>
        <w:ind w:left="1789" w:hanging="720"/>
      </w:pPr>
      <w:rPr>
        <w:rFonts w:hint="default"/>
        <w:b w:val="0"/>
      </w:rPr>
    </w:lvl>
    <w:lvl w:ilvl="2">
      <w:start w:val="1"/>
      <w:numFmt w:val="decimal"/>
      <w:isLgl/>
      <w:lvlText w:val="%1.%2.%3."/>
      <w:lvlJc w:val="left"/>
      <w:pPr>
        <w:ind w:left="2149" w:hanging="720"/>
      </w:pPr>
      <w:rPr>
        <w:rFonts w:hint="default"/>
        <w:b w:val="0"/>
      </w:rPr>
    </w:lvl>
    <w:lvl w:ilvl="3">
      <w:start w:val="1"/>
      <w:numFmt w:val="decimal"/>
      <w:isLgl/>
      <w:lvlText w:val="%1.%2.%3.%4."/>
      <w:lvlJc w:val="left"/>
      <w:pPr>
        <w:ind w:left="2869" w:hanging="1080"/>
      </w:pPr>
      <w:rPr>
        <w:rFonts w:hint="default"/>
        <w:b w:val="0"/>
      </w:rPr>
    </w:lvl>
    <w:lvl w:ilvl="4">
      <w:start w:val="1"/>
      <w:numFmt w:val="decimal"/>
      <w:isLgl/>
      <w:lvlText w:val="%1.%2.%3.%4.%5."/>
      <w:lvlJc w:val="left"/>
      <w:pPr>
        <w:ind w:left="3229" w:hanging="1080"/>
      </w:pPr>
      <w:rPr>
        <w:rFonts w:hint="default"/>
        <w:b w:val="0"/>
      </w:rPr>
    </w:lvl>
    <w:lvl w:ilvl="5">
      <w:start w:val="1"/>
      <w:numFmt w:val="decimal"/>
      <w:isLgl/>
      <w:lvlText w:val="%1.%2.%3.%4.%5.%6."/>
      <w:lvlJc w:val="left"/>
      <w:pPr>
        <w:ind w:left="3949" w:hanging="1440"/>
      </w:pPr>
      <w:rPr>
        <w:rFonts w:hint="default"/>
        <w:b w:val="0"/>
      </w:rPr>
    </w:lvl>
    <w:lvl w:ilvl="6">
      <w:start w:val="1"/>
      <w:numFmt w:val="decimal"/>
      <w:isLgl/>
      <w:lvlText w:val="%1.%2.%3.%4.%5.%6.%7."/>
      <w:lvlJc w:val="left"/>
      <w:pPr>
        <w:ind w:left="4309" w:hanging="1440"/>
      </w:pPr>
      <w:rPr>
        <w:rFonts w:hint="default"/>
        <w:b w:val="0"/>
      </w:rPr>
    </w:lvl>
    <w:lvl w:ilvl="7">
      <w:start w:val="1"/>
      <w:numFmt w:val="decimal"/>
      <w:isLgl/>
      <w:lvlText w:val="%1.%2.%3.%4.%5.%6.%7.%8."/>
      <w:lvlJc w:val="left"/>
      <w:pPr>
        <w:ind w:left="5029" w:hanging="1800"/>
      </w:pPr>
      <w:rPr>
        <w:rFonts w:hint="default"/>
        <w:b w:val="0"/>
      </w:rPr>
    </w:lvl>
    <w:lvl w:ilvl="8">
      <w:start w:val="1"/>
      <w:numFmt w:val="decimal"/>
      <w:isLgl/>
      <w:lvlText w:val="%1.%2.%3.%4.%5.%6.%7.%8.%9."/>
      <w:lvlJc w:val="left"/>
      <w:pPr>
        <w:ind w:left="5389" w:hanging="1800"/>
      </w:pPr>
      <w:rPr>
        <w:rFonts w:hint="default"/>
        <w:b w:val="0"/>
      </w:rPr>
    </w:lvl>
  </w:abstractNum>
  <w:abstractNum w:abstractNumId="34" w15:restartNumberingAfterBreak="0">
    <w:nsid w:val="55770D02"/>
    <w:multiLevelType w:val="multilevel"/>
    <w:tmpl w:val="66BE17DE"/>
    <w:lvl w:ilvl="0">
      <w:start w:val="1"/>
      <w:numFmt w:val="decimal"/>
      <w:lvlText w:val="%1."/>
      <w:lvlJc w:val="left"/>
      <w:pPr>
        <w:tabs>
          <w:tab w:val="num" w:pos="632"/>
        </w:tabs>
        <w:ind w:left="63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55F851C4"/>
    <w:multiLevelType w:val="multilevel"/>
    <w:tmpl w:val="3C945BC0"/>
    <w:lvl w:ilvl="0">
      <w:start w:val="6"/>
      <w:numFmt w:val="decimal"/>
      <w:lvlText w:val="%1"/>
      <w:lvlJc w:val="left"/>
      <w:pPr>
        <w:ind w:left="600" w:hanging="600"/>
      </w:pPr>
      <w:rPr>
        <w:rFonts w:hint="default"/>
      </w:rPr>
    </w:lvl>
    <w:lvl w:ilvl="1">
      <w:start w:val="1"/>
      <w:numFmt w:val="decimal"/>
      <w:lvlText w:val="%1.%2"/>
      <w:lvlJc w:val="left"/>
      <w:pPr>
        <w:ind w:left="736" w:hanging="600"/>
      </w:pPr>
      <w:rPr>
        <w:rFonts w:hint="default"/>
      </w:rPr>
    </w:lvl>
    <w:lvl w:ilvl="2">
      <w:start w:val="23"/>
      <w:numFmt w:val="decimal"/>
      <w:lvlText w:val="%1.%2.%3"/>
      <w:lvlJc w:val="left"/>
      <w:pPr>
        <w:ind w:left="992" w:hanging="720"/>
      </w:pPr>
      <w:rPr>
        <w:rFonts w:hint="default"/>
      </w:rPr>
    </w:lvl>
    <w:lvl w:ilvl="3">
      <w:start w:val="1"/>
      <w:numFmt w:val="decimal"/>
      <w:lvlText w:val="%1.%2.%3.%4"/>
      <w:lvlJc w:val="left"/>
      <w:pPr>
        <w:ind w:left="1128" w:hanging="720"/>
      </w:pPr>
      <w:rPr>
        <w:rFonts w:hint="default"/>
      </w:rPr>
    </w:lvl>
    <w:lvl w:ilvl="4">
      <w:start w:val="1"/>
      <w:numFmt w:val="decimal"/>
      <w:lvlText w:val="%1.%2.%3.%4.%5"/>
      <w:lvlJc w:val="left"/>
      <w:pPr>
        <w:ind w:left="1624"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256" w:hanging="1440"/>
      </w:pPr>
      <w:rPr>
        <w:rFonts w:hint="default"/>
      </w:rPr>
    </w:lvl>
    <w:lvl w:ilvl="7">
      <w:start w:val="1"/>
      <w:numFmt w:val="decimal"/>
      <w:lvlText w:val="%1.%2.%3.%4.%5.%6.%7.%8"/>
      <w:lvlJc w:val="left"/>
      <w:pPr>
        <w:ind w:left="2392" w:hanging="1440"/>
      </w:pPr>
      <w:rPr>
        <w:rFonts w:hint="default"/>
      </w:rPr>
    </w:lvl>
    <w:lvl w:ilvl="8">
      <w:start w:val="1"/>
      <w:numFmt w:val="decimal"/>
      <w:lvlText w:val="%1.%2.%3.%4.%5.%6.%7.%8.%9"/>
      <w:lvlJc w:val="left"/>
      <w:pPr>
        <w:ind w:left="2528" w:hanging="1440"/>
      </w:pPr>
      <w:rPr>
        <w:rFonts w:hint="default"/>
      </w:rPr>
    </w:lvl>
  </w:abstractNum>
  <w:abstractNum w:abstractNumId="36" w15:restartNumberingAfterBreak="0">
    <w:nsid w:val="580E508D"/>
    <w:multiLevelType w:val="multilevel"/>
    <w:tmpl w:val="D71CCE3A"/>
    <w:lvl w:ilvl="0">
      <w:start w:val="1"/>
      <w:numFmt w:val="lowerRoman"/>
      <w:lvlText w:val="(%1)"/>
      <w:lvlJc w:val="left"/>
      <w:pPr>
        <w:tabs>
          <w:tab w:val="num" w:pos="1722"/>
        </w:tabs>
        <w:ind w:left="1722" w:hanging="271"/>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9DF1BB4"/>
    <w:multiLevelType w:val="multilevel"/>
    <w:tmpl w:val="0760685E"/>
    <w:lvl w:ilvl="0">
      <w:start w:val="1"/>
      <w:numFmt w:val="lowerRoman"/>
      <w:lvlText w:val="(%1)"/>
      <w:lvlJc w:val="left"/>
      <w:pPr>
        <w:tabs>
          <w:tab w:val="num" w:pos="1712"/>
        </w:tabs>
        <w:ind w:left="1712" w:hanging="272"/>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364334"/>
    <w:multiLevelType w:val="multilevel"/>
    <w:tmpl w:val="BF1AC728"/>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EE36C8F"/>
    <w:multiLevelType w:val="multilevel"/>
    <w:tmpl w:val="E188B9D0"/>
    <w:lvl w:ilvl="0">
      <w:start w:val="1"/>
      <w:numFmt w:val="upperLetter"/>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1425EA0"/>
    <w:multiLevelType w:val="multilevel"/>
    <w:tmpl w:val="E5DE38CE"/>
    <w:lvl w:ilvl="0">
      <w:start w:val="1"/>
      <w:numFmt w:val="decimal"/>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4500D6D"/>
    <w:multiLevelType w:val="multilevel"/>
    <w:tmpl w:val="93D4AEAE"/>
    <w:lvl w:ilvl="0">
      <w:start w:val="1"/>
      <w:numFmt w:val="decimal"/>
      <w:lvlText w:val="%1."/>
      <w:lvlJc w:val="left"/>
      <w:pPr>
        <w:tabs>
          <w:tab w:val="num" w:pos="632"/>
        </w:tabs>
        <w:ind w:left="63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8EB5803"/>
    <w:multiLevelType w:val="multilevel"/>
    <w:tmpl w:val="4F0AA964"/>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A3370ED"/>
    <w:multiLevelType w:val="multilevel"/>
    <w:tmpl w:val="FD0C8072"/>
    <w:lvl w:ilvl="0">
      <w:start w:val="1"/>
      <w:numFmt w:val="decimal"/>
      <w:lvlText w:val="%1."/>
      <w:lvlJc w:val="left"/>
      <w:pPr>
        <w:tabs>
          <w:tab w:val="num" w:pos="632"/>
        </w:tabs>
        <w:ind w:left="632" w:hanging="272"/>
      </w:pPr>
    </w:lvl>
    <w:lvl w:ilvl="1">
      <w:start w:val="1"/>
      <w:numFmt w:val="decimal"/>
      <w:lvlText w:val="%1.%2."/>
      <w:lvlJc w:val="left"/>
      <w:pPr>
        <w:tabs>
          <w:tab w:val="num" w:pos="272"/>
        </w:tabs>
        <w:ind w:left="272" w:hanging="272"/>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CC1711F"/>
    <w:multiLevelType w:val="multilevel"/>
    <w:tmpl w:val="0C3E140A"/>
    <w:lvl w:ilvl="0">
      <w:start w:val="1"/>
      <w:numFmt w:val="decimal"/>
      <w:lvlText w:val="%1."/>
      <w:lvlJc w:val="left"/>
      <w:pPr>
        <w:tabs>
          <w:tab w:val="num" w:pos="632"/>
        </w:tabs>
        <w:ind w:left="63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6E297520"/>
    <w:multiLevelType w:val="multilevel"/>
    <w:tmpl w:val="276A7DCC"/>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0F408CB"/>
    <w:multiLevelType w:val="multilevel"/>
    <w:tmpl w:val="2E76AA78"/>
    <w:lvl w:ilvl="0">
      <w:start w:val="1"/>
      <w:numFmt w:val="decimal"/>
      <w:lvlText w:val="%1."/>
      <w:lvlJc w:val="left"/>
      <w:pPr>
        <w:tabs>
          <w:tab w:val="num" w:pos="236"/>
        </w:tabs>
        <w:ind w:left="236" w:hanging="236"/>
      </w:pPr>
    </w:lvl>
    <w:lvl w:ilvl="1">
      <w:start w:val="1"/>
      <w:numFmt w:val="decimal"/>
      <w:lvlText w:val="%1.%2."/>
      <w:lvlJc w:val="left"/>
      <w:pPr>
        <w:tabs>
          <w:tab w:val="num" w:pos="603"/>
        </w:tabs>
        <w:ind w:left="603" w:hanging="24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3AC54E5"/>
    <w:multiLevelType w:val="multilevel"/>
    <w:tmpl w:val="2306F6D4"/>
    <w:lvl w:ilvl="0">
      <w:start w:val="1"/>
      <w:numFmt w:val="decimal"/>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53C5F11"/>
    <w:multiLevelType w:val="multilevel"/>
    <w:tmpl w:val="C62872B0"/>
    <w:lvl w:ilvl="0">
      <w:start w:val="1"/>
      <w:numFmt w:val="decimal"/>
      <w:lvlText w:val="%1."/>
      <w:lvlJc w:val="left"/>
      <w:pPr>
        <w:tabs>
          <w:tab w:val="num" w:pos="956"/>
        </w:tabs>
        <w:ind w:left="956" w:hanging="236"/>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5767D9A"/>
    <w:multiLevelType w:val="multilevel"/>
    <w:tmpl w:val="AF18B56E"/>
    <w:lvl w:ilvl="0">
      <w:start w:val="1"/>
      <w:numFmt w:val="decimal"/>
      <w:lvlText w:val="%1."/>
      <w:lvlJc w:val="left"/>
      <w:pPr>
        <w:tabs>
          <w:tab w:val="num" w:pos="956"/>
        </w:tabs>
        <w:ind w:left="956" w:hanging="236"/>
      </w:pPr>
    </w:lvl>
    <w:lvl w:ilvl="1">
      <w:start w:val="1"/>
      <w:numFmt w:val="decimal"/>
      <w:lvlText w:val="%1.%2."/>
      <w:lvlJc w:val="left"/>
      <w:pPr>
        <w:tabs>
          <w:tab w:val="num" w:pos="596"/>
        </w:tabs>
        <w:ind w:left="596" w:hanging="236"/>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A8B67CA"/>
    <w:multiLevelType w:val="multilevel"/>
    <w:tmpl w:val="E9C6F0D6"/>
    <w:lvl w:ilvl="0">
      <w:start w:val="1"/>
      <w:numFmt w:val="upperLetter"/>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EEF5DA8"/>
    <w:multiLevelType w:val="multilevel"/>
    <w:tmpl w:val="8976D6C2"/>
    <w:lvl w:ilvl="0">
      <w:start w:val="1"/>
      <w:numFmt w:val="upperLetter"/>
      <w:lvlText w:val="%1."/>
      <w:lvlJc w:val="left"/>
      <w:pPr>
        <w:tabs>
          <w:tab w:val="num" w:pos="272"/>
        </w:tabs>
        <w:ind w:left="272" w:hanging="272"/>
      </w:pPr>
    </w:lvl>
    <w:lvl w:ilvl="1">
      <w:start w:val="1"/>
      <w:numFmt w:val="decimal"/>
      <w:lvlText w:val="%1.%2."/>
      <w:lvlJc w:val="left"/>
      <w:pPr>
        <w:tabs>
          <w:tab w:val="num" w:pos="272"/>
        </w:tabs>
        <w:ind w:left="272" w:hanging="272"/>
      </w:pPr>
    </w:lvl>
    <w:lvl w:ilvl="2">
      <w:start w:val="1"/>
      <w:numFmt w:val="decimal"/>
      <w:lvlText w:val="%1.%2.%3."/>
      <w:lvlJc w:val="left"/>
      <w:pPr>
        <w:tabs>
          <w:tab w:val="num" w:pos="992"/>
        </w:tabs>
        <w:ind w:left="992" w:hanging="272"/>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31815897">
    <w:abstractNumId w:val="14"/>
  </w:num>
  <w:num w:numId="2" w16cid:durableId="618996729">
    <w:abstractNumId w:val="30"/>
  </w:num>
  <w:num w:numId="3" w16cid:durableId="45447572">
    <w:abstractNumId w:val="24"/>
  </w:num>
  <w:num w:numId="4" w16cid:durableId="1060515398">
    <w:abstractNumId w:val="47"/>
  </w:num>
  <w:num w:numId="5" w16cid:durableId="775447760">
    <w:abstractNumId w:val="25"/>
  </w:num>
  <w:num w:numId="6" w16cid:durableId="147718301">
    <w:abstractNumId w:val="13"/>
  </w:num>
  <w:num w:numId="7" w16cid:durableId="94593637">
    <w:abstractNumId w:val="37"/>
  </w:num>
  <w:num w:numId="8" w16cid:durableId="776489427">
    <w:abstractNumId w:val="18"/>
  </w:num>
  <w:num w:numId="9" w16cid:durableId="1922641460">
    <w:abstractNumId w:val="19"/>
  </w:num>
  <w:num w:numId="10" w16cid:durableId="2129619095">
    <w:abstractNumId w:val="44"/>
  </w:num>
  <w:num w:numId="11" w16cid:durableId="1002582409">
    <w:abstractNumId w:val="36"/>
  </w:num>
  <w:num w:numId="12" w16cid:durableId="1526361653">
    <w:abstractNumId w:val="49"/>
  </w:num>
  <w:num w:numId="13" w16cid:durableId="1530534549">
    <w:abstractNumId w:val="16"/>
  </w:num>
  <w:num w:numId="14" w16cid:durableId="1525285138">
    <w:abstractNumId w:val="48"/>
  </w:num>
  <w:num w:numId="15" w16cid:durableId="2048917588">
    <w:abstractNumId w:val="31"/>
  </w:num>
  <w:num w:numId="16" w16cid:durableId="1290164485">
    <w:abstractNumId w:val="3"/>
  </w:num>
  <w:num w:numId="17" w16cid:durableId="1313873793">
    <w:abstractNumId w:val="27"/>
  </w:num>
  <w:num w:numId="18" w16cid:durableId="1014772433">
    <w:abstractNumId w:val="51"/>
  </w:num>
  <w:num w:numId="19" w16cid:durableId="1467359534">
    <w:abstractNumId w:val="17"/>
  </w:num>
  <w:num w:numId="20" w16cid:durableId="837690428">
    <w:abstractNumId w:val="39"/>
  </w:num>
  <w:num w:numId="21" w16cid:durableId="1124422707">
    <w:abstractNumId w:val="50"/>
  </w:num>
  <w:num w:numId="22" w16cid:durableId="723800291">
    <w:abstractNumId w:val="7"/>
  </w:num>
  <w:num w:numId="23" w16cid:durableId="2073189249">
    <w:abstractNumId w:val="22"/>
  </w:num>
  <w:num w:numId="24" w16cid:durableId="881022478">
    <w:abstractNumId w:val="1"/>
  </w:num>
  <w:num w:numId="25" w16cid:durableId="451285786">
    <w:abstractNumId w:val="20"/>
  </w:num>
  <w:num w:numId="26" w16cid:durableId="1353728553">
    <w:abstractNumId w:val="40"/>
  </w:num>
  <w:num w:numId="27" w16cid:durableId="772633852">
    <w:abstractNumId w:val="34"/>
  </w:num>
  <w:num w:numId="28" w16cid:durableId="1992294519">
    <w:abstractNumId w:val="41"/>
  </w:num>
  <w:num w:numId="29" w16cid:durableId="310868129">
    <w:abstractNumId w:val="6"/>
  </w:num>
  <w:num w:numId="30" w16cid:durableId="1915158581">
    <w:abstractNumId w:val="43"/>
  </w:num>
  <w:num w:numId="31" w16cid:durableId="966160109">
    <w:abstractNumId w:val="9"/>
  </w:num>
  <w:num w:numId="32" w16cid:durableId="2052656206">
    <w:abstractNumId w:val="15"/>
  </w:num>
  <w:num w:numId="33" w16cid:durableId="316346048">
    <w:abstractNumId w:val="21"/>
  </w:num>
  <w:num w:numId="34" w16cid:durableId="1263606280">
    <w:abstractNumId w:val="4"/>
  </w:num>
  <w:num w:numId="35" w16cid:durableId="212884506">
    <w:abstractNumId w:val="46"/>
  </w:num>
  <w:num w:numId="36" w16cid:durableId="778066445">
    <w:abstractNumId w:val="45"/>
  </w:num>
  <w:num w:numId="37" w16cid:durableId="431169746">
    <w:abstractNumId w:val="8"/>
  </w:num>
  <w:num w:numId="38" w16cid:durableId="1937404101">
    <w:abstractNumId w:val="38"/>
  </w:num>
  <w:num w:numId="39" w16cid:durableId="1492864368">
    <w:abstractNumId w:val="0"/>
  </w:num>
  <w:num w:numId="40" w16cid:durableId="325213016">
    <w:abstractNumId w:val="28"/>
  </w:num>
  <w:num w:numId="41" w16cid:durableId="1135954769">
    <w:abstractNumId w:val="42"/>
  </w:num>
  <w:num w:numId="42" w16cid:durableId="1484545151">
    <w:abstractNumId w:val="11"/>
  </w:num>
  <w:num w:numId="43" w16cid:durableId="1669793020">
    <w:abstractNumId w:val="5"/>
  </w:num>
  <w:num w:numId="44" w16cid:durableId="1891264588">
    <w:abstractNumId w:val="29"/>
  </w:num>
  <w:num w:numId="45" w16cid:durableId="857042974">
    <w:abstractNumId w:val="12"/>
  </w:num>
  <w:num w:numId="46" w16cid:durableId="587888118">
    <w:abstractNumId w:val="32"/>
  </w:num>
  <w:num w:numId="47" w16cid:durableId="1211380751">
    <w:abstractNumId w:val="10"/>
  </w:num>
  <w:num w:numId="48" w16cid:durableId="623656123">
    <w:abstractNumId w:val="35"/>
  </w:num>
  <w:num w:numId="49" w16cid:durableId="2061709249">
    <w:abstractNumId w:val="23"/>
  </w:num>
  <w:num w:numId="50" w16cid:durableId="910651762">
    <w:abstractNumId w:val="2"/>
  </w:num>
  <w:num w:numId="51" w16cid:durableId="1788696817">
    <w:abstractNumId w:val="26"/>
  </w:num>
  <w:num w:numId="52" w16cid:durableId="556670609">
    <w:abstractNumId w:val="3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MBRAS, Marius | Turto Bankas">
    <w15:presenceInfo w15:providerId="AD" w15:userId="S::Marius.Umbras@turtas.lt::00aa0d2b-5b3a-4ae7-9792-43070ebfb8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7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74E"/>
    <w:rsid w:val="00002750"/>
    <w:rsid w:val="0000471E"/>
    <w:rsid w:val="000104A6"/>
    <w:rsid w:val="00013872"/>
    <w:rsid w:val="000159BC"/>
    <w:rsid w:val="000230D8"/>
    <w:rsid w:val="0002482F"/>
    <w:rsid w:val="00025863"/>
    <w:rsid w:val="00030011"/>
    <w:rsid w:val="00032E03"/>
    <w:rsid w:val="0003557F"/>
    <w:rsid w:val="000520ED"/>
    <w:rsid w:val="0006157D"/>
    <w:rsid w:val="000A6923"/>
    <w:rsid w:val="000B3230"/>
    <w:rsid w:val="000E4295"/>
    <w:rsid w:val="000E66CD"/>
    <w:rsid w:val="000F2D72"/>
    <w:rsid w:val="000F3F72"/>
    <w:rsid w:val="00103672"/>
    <w:rsid w:val="00105994"/>
    <w:rsid w:val="00106BE7"/>
    <w:rsid w:val="00111749"/>
    <w:rsid w:val="00114448"/>
    <w:rsid w:val="00115678"/>
    <w:rsid w:val="001253D7"/>
    <w:rsid w:val="00130BD5"/>
    <w:rsid w:val="00132FD2"/>
    <w:rsid w:val="00133F9A"/>
    <w:rsid w:val="00134224"/>
    <w:rsid w:val="0014555A"/>
    <w:rsid w:val="00145585"/>
    <w:rsid w:val="00146A6A"/>
    <w:rsid w:val="001511D0"/>
    <w:rsid w:val="0015564E"/>
    <w:rsid w:val="0017402F"/>
    <w:rsid w:val="00176F6D"/>
    <w:rsid w:val="00180101"/>
    <w:rsid w:val="00180715"/>
    <w:rsid w:val="001A6A62"/>
    <w:rsid w:val="001B011A"/>
    <w:rsid w:val="001D26CB"/>
    <w:rsid w:val="001D4070"/>
    <w:rsid w:val="001E5F81"/>
    <w:rsid w:val="001E6036"/>
    <w:rsid w:val="00205A58"/>
    <w:rsid w:val="0021421A"/>
    <w:rsid w:val="0022205F"/>
    <w:rsid w:val="002358C8"/>
    <w:rsid w:val="00236480"/>
    <w:rsid w:val="002451F5"/>
    <w:rsid w:val="002473D7"/>
    <w:rsid w:val="00251B9A"/>
    <w:rsid w:val="00262D47"/>
    <w:rsid w:val="002667CC"/>
    <w:rsid w:val="002755BF"/>
    <w:rsid w:val="002811F9"/>
    <w:rsid w:val="002951D9"/>
    <w:rsid w:val="002A14E1"/>
    <w:rsid w:val="002A37FB"/>
    <w:rsid w:val="002A3FB0"/>
    <w:rsid w:val="002A5884"/>
    <w:rsid w:val="002A7F69"/>
    <w:rsid w:val="002A7FD1"/>
    <w:rsid w:val="002B7794"/>
    <w:rsid w:val="002C5FDD"/>
    <w:rsid w:val="002C7FF3"/>
    <w:rsid w:val="002D419D"/>
    <w:rsid w:val="002D7A77"/>
    <w:rsid w:val="002F22A9"/>
    <w:rsid w:val="002F3180"/>
    <w:rsid w:val="00313A25"/>
    <w:rsid w:val="00321FB0"/>
    <w:rsid w:val="003251A5"/>
    <w:rsid w:val="00331504"/>
    <w:rsid w:val="00336DF7"/>
    <w:rsid w:val="00363981"/>
    <w:rsid w:val="00366748"/>
    <w:rsid w:val="0036720E"/>
    <w:rsid w:val="00372127"/>
    <w:rsid w:val="00386B1F"/>
    <w:rsid w:val="0038793D"/>
    <w:rsid w:val="00392781"/>
    <w:rsid w:val="00395696"/>
    <w:rsid w:val="003A001B"/>
    <w:rsid w:val="003A0CF5"/>
    <w:rsid w:val="003A1BD9"/>
    <w:rsid w:val="003A386E"/>
    <w:rsid w:val="003A595E"/>
    <w:rsid w:val="003B1022"/>
    <w:rsid w:val="003B1E92"/>
    <w:rsid w:val="003B632D"/>
    <w:rsid w:val="003C079C"/>
    <w:rsid w:val="003C4386"/>
    <w:rsid w:val="003D1F6B"/>
    <w:rsid w:val="003E3BF2"/>
    <w:rsid w:val="003F0E63"/>
    <w:rsid w:val="00400BE4"/>
    <w:rsid w:val="00407999"/>
    <w:rsid w:val="004143AD"/>
    <w:rsid w:val="0042093A"/>
    <w:rsid w:val="00421472"/>
    <w:rsid w:val="0042478D"/>
    <w:rsid w:val="004459BF"/>
    <w:rsid w:val="0045257A"/>
    <w:rsid w:val="00462EDB"/>
    <w:rsid w:val="004649BA"/>
    <w:rsid w:val="004654EF"/>
    <w:rsid w:val="00473A5B"/>
    <w:rsid w:val="00483B5B"/>
    <w:rsid w:val="00483CBA"/>
    <w:rsid w:val="00486D93"/>
    <w:rsid w:val="0048774E"/>
    <w:rsid w:val="004916E0"/>
    <w:rsid w:val="00496CE5"/>
    <w:rsid w:val="004A01D2"/>
    <w:rsid w:val="004B41D4"/>
    <w:rsid w:val="004B438C"/>
    <w:rsid w:val="004B4E69"/>
    <w:rsid w:val="004C2782"/>
    <w:rsid w:val="004C4A6A"/>
    <w:rsid w:val="004D32B3"/>
    <w:rsid w:val="004E0F08"/>
    <w:rsid w:val="004E5747"/>
    <w:rsid w:val="004E7B68"/>
    <w:rsid w:val="0050179A"/>
    <w:rsid w:val="00505F3D"/>
    <w:rsid w:val="00510657"/>
    <w:rsid w:val="005109C1"/>
    <w:rsid w:val="005116D6"/>
    <w:rsid w:val="00517612"/>
    <w:rsid w:val="00525EC0"/>
    <w:rsid w:val="00536367"/>
    <w:rsid w:val="005364C9"/>
    <w:rsid w:val="00541B98"/>
    <w:rsid w:val="00555818"/>
    <w:rsid w:val="00566BE7"/>
    <w:rsid w:val="005702AC"/>
    <w:rsid w:val="00574A29"/>
    <w:rsid w:val="005965BE"/>
    <w:rsid w:val="00597724"/>
    <w:rsid w:val="005A52BC"/>
    <w:rsid w:val="005B04F6"/>
    <w:rsid w:val="005B3B25"/>
    <w:rsid w:val="005B4C59"/>
    <w:rsid w:val="005C14A3"/>
    <w:rsid w:val="005D531D"/>
    <w:rsid w:val="005E6DF3"/>
    <w:rsid w:val="005F2F54"/>
    <w:rsid w:val="005F34B4"/>
    <w:rsid w:val="00606F99"/>
    <w:rsid w:val="00620542"/>
    <w:rsid w:val="006263A8"/>
    <w:rsid w:val="0063048D"/>
    <w:rsid w:val="00667073"/>
    <w:rsid w:val="00676AE2"/>
    <w:rsid w:val="00682371"/>
    <w:rsid w:val="0068426A"/>
    <w:rsid w:val="006860E6"/>
    <w:rsid w:val="00697917"/>
    <w:rsid w:val="006A5F3D"/>
    <w:rsid w:val="006B2CC7"/>
    <w:rsid w:val="006B4EFD"/>
    <w:rsid w:val="006C4566"/>
    <w:rsid w:val="006C6B9F"/>
    <w:rsid w:val="006D6A8E"/>
    <w:rsid w:val="006E49F1"/>
    <w:rsid w:val="006F3F70"/>
    <w:rsid w:val="00711255"/>
    <w:rsid w:val="00711B59"/>
    <w:rsid w:val="00714B02"/>
    <w:rsid w:val="00736DBA"/>
    <w:rsid w:val="00740E17"/>
    <w:rsid w:val="0074504D"/>
    <w:rsid w:val="00745CFB"/>
    <w:rsid w:val="00751E4E"/>
    <w:rsid w:val="00783B4A"/>
    <w:rsid w:val="007849DD"/>
    <w:rsid w:val="007926E7"/>
    <w:rsid w:val="007956DA"/>
    <w:rsid w:val="007A01AE"/>
    <w:rsid w:val="007A3AEB"/>
    <w:rsid w:val="007A3C4C"/>
    <w:rsid w:val="007B4C9F"/>
    <w:rsid w:val="007B5AC1"/>
    <w:rsid w:val="007C5713"/>
    <w:rsid w:val="007C7FA3"/>
    <w:rsid w:val="007D7A41"/>
    <w:rsid w:val="007E292D"/>
    <w:rsid w:val="007E5AD8"/>
    <w:rsid w:val="00805286"/>
    <w:rsid w:val="00826397"/>
    <w:rsid w:val="00827B45"/>
    <w:rsid w:val="00832DC2"/>
    <w:rsid w:val="008350D8"/>
    <w:rsid w:val="008406B8"/>
    <w:rsid w:val="00846D82"/>
    <w:rsid w:val="00853559"/>
    <w:rsid w:val="00862B37"/>
    <w:rsid w:val="0086347D"/>
    <w:rsid w:val="00882CD0"/>
    <w:rsid w:val="0089249B"/>
    <w:rsid w:val="008A7C8C"/>
    <w:rsid w:val="008B2E5F"/>
    <w:rsid w:val="008B4759"/>
    <w:rsid w:val="008C27DB"/>
    <w:rsid w:val="008C601C"/>
    <w:rsid w:val="008C6A0C"/>
    <w:rsid w:val="008E0499"/>
    <w:rsid w:val="008F152D"/>
    <w:rsid w:val="0090471C"/>
    <w:rsid w:val="00920E79"/>
    <w:rsid w:val="0093400E"/>
    <w:rsid w:val="00937A02"/>
    <w:rsid w:val="009505C0"/>
    <w:rsid w:val="009528EE"/>
    <w:rsid w:val="00953F0F"/>
    <w:rsid w:val="00953FA0"/>
    <w:rsid w:val="009551F8"/>
    <w:rsid w:val="00956D14"/>
    <w:rsid w:val="00961A60"/>
    <w:rsid w:val="00962D05"/>
    <w:rsid w:val="0097487C"/>
    <w:rsid w:val="0098032E"/>
    <w:rsid w:val="00984E3E"/>
    <w:rsid w:val="00985767"/>
    <w:rsid w:val="0099144B"/>
    <w:rsid w:val="009945FC"/>
    <w:rsid w:val="009956F6"/>
    <w:rsid w:val="009971A5"/>
    <w:rsid w:val="009B1C71"/>
    <w:rsid w:val="009B2463"/>
    <w:rsid w:val="009B3B68"/>
    <w:rsid w:val="009C4523"/>
    <w:rsid w:val="009C57C0"/>
    <w:rsid w:val="009E1A56"/>
    <w:rsid w:val="009F02BF"/>
    <w:rsid w:val="009F3C20"/>
    <w:rsid w:val="00A004E8"/>
    <w:rsid w:val="00A1535B"/>
    <w:rsid w:val="00A305EC"/>
    <w:rsid w:val="00A362F8"/>
    <w:rsid w:val="00A43B79"/>
    <w:rsid w:val="00A43D03"/>
    <w:rsid w:val="00A548B0"/>
    <w:rsid w:val="00A56380"/>
    <w:rsid w:val="00A57B63"/>
    <w:rsid w:val="00A663B1"/>
    <w:rsid w:val="00A76D06"/>
    <w:rsid w:val="00A80BFF"/>
    <w:rsid w:val="00A858D9"/>
    <w:rsid w:val="00A87B3D"/>
    <w:rsid w:val="00A92C79"/>
    <w:rsid w:val="00A92F8B"/>
    <w:rsid w:val="00A97E43"/>
    <w:rsid w:val="00AB63C2"/>
    <w:rsid w:val="00AC0892"/>
    <w:rsid w:val="00AD4094"/>
    <w:rsid w:val="00AD7881"/>
    <w:rsid w:val="00AE24A8"/>
    <w:rsid w:val="00AE4C00"/>
    <w:rsid w:val="00AF20E4"/>
    <w:rsid w:val="00B0010B"/>
    <w:rsid w:val="00B04406"/>
    <w:rsid w:val="00B20552"/>
    <w:rsid w:val="00B20FE0"/>
    <w:rsid w:val="00B364C7"/>
    <w:rsid w:val="00B42ECD"/>
    <w:rsid w:val="00B46FB1"/>
    <w:rsid w:val="00B479F3"/>
    <w:rsid w:val="00B60C90"/>
    <w:rsid w:val="00B631D2"/>
    <w:rsid w:val="00B70AEF"/>
    <w:rsid w:val="00B75DAE"/>
    <w:rsid w:val="00B763E6"/>
    <w:rsid w:val="00B7693C"/>
    <w:rsid w:val="00B806AE"/>
    <w:rsid w:val="00B84FA5"/>
    <w:rsid w:val="00B8594A"/>
    <w:rsid w:val="00B95B06"/>
    <w:rsid w:val="00BA36FC"/>
    <w:rsid w:val="00BB7675"/>
    <w:rsid w:val="00BC0278"/>
    <w:rsid w:val="00BC7BFE"/>
    <w:rsid w:val="00BD2766"/>
    <w:rsid w:val="00BF260F"/>
    <w:rsid w:val="00C03D29"/>
    <w:rsid w:val="00C133A1"/>
    <w:rsid w:val="00C20F85"/>
    <w:rsid w:val="00C22790"/>
    <w:rsid w:val="00C303A2"/>
    <w:rsid w:val="00C31052"/>
    <w:rsid w:val="00C341CA"/>
    <w:rsid w:val="00C3439D"/>
    <w:rsid w:val="00C54481"/>
    <w:rsid w:val="00C5451F"/>
    <w:rsid w:val="00C63305"/>
    <w:rsid w:val="00C65786"/>
    <w:rsid w:val="00C67994"/>
    <w:rsid w:val="00C72932"/>
    <w:rsid w:val="00C73329"/>
    <w:rsid w:val="00C94028"/>
    <w:rsid w:val="00C94927"/>
    <w:rsid w:val="00CA08D9"/>
    <w:rsid w:val="00CB3A5A"/>
    <w:rsid w:val="00CB6D22"/>
    <w:rsid w:val="00CE6EBB"/>
    <w:rsid w:val="00CF0134"/>
    <w:rsid w:val="00CF0681"/>
    <w:rsid w:val="00CF0E9B"/>
    <w:rsid w:val="00D02AAA"/>
    <w:rsid w:val="00D02DD1"/>
    <w:rsid w:val="00D11802"/>
    <w:rsid w:val="00D14354"/>
    <w:rsid w:val="00D14DDD"/>
    <w:rsid w:val="00D153EE"/>
    <w:rsid w:val="00D40E6A"/>
    <w:rsid w:val="00D43EA1"/>
    <w:rsid w:val="00D52A8C"/>
    <w:rsid w:val="00D64545"/>
    <w:rsid w:val="00D812AA"/>
    <w:rsid w:val="00D92A70"/>
    <w:rsid w:val="00D95FA4"/>
    <w:rsid w:val="00D963D8"/>
    <w:rsid w:val="00DA3DF6"/>
    <w:rsid w:val="00DA6EEF"/>
    <w:rsid w:val="00DB5E25"/>
    <w:rsid w:val="00DC20A3"/>
    <w:rsid w:val="00DC46C4"/>
    <w:rsid w:val="00DC618A"/>
    <w:rsid w:val="00DC7CD5"/>
    <w:rsid w:val="00DD19AF"/>
    <w:rsid w:val="00DD782D"/>
    <w:rsid w:val="00DE24BA"/>
    <w:rsid w:val="00DE634E"/>
    <w:rsid w:val="00DF0E22"/>
    <w:rsid w:val="00DF2A60"/>
    <w:rsid w:val="00DF3693"/>
    <w:rsid w:val="00DF6B80"/>
    <w:rsid w:val="00E1282C"/>
    <w:rsid w:val="00E13729"/>
    <w:rsid w:val="00E20878"/>
    <w:rsid w:val="00E20B7A"/>
    <w:rsid w:val="00E21186"/>
    <w:rsid w:val="00E21BA3"/>
    <w:rsid w:val="00E30C62"/>
    <w:rsid w:val="00E320E5"/>
    <w:rsid w:val="00E33B11"/>
    <w:rsid w:val="00E37C39"/>
    <w:rsid w:val="00E44DA7"/>
    <w:rsid w:val="00E45F5E"/>
    <w:rsid w:val="00E50B61"/>
    <w:rsid w:val="00E51819"/>
    <w:rsid w:val="00E552F7"/>
    <w:rsid w:val="00E65DEF"/>
    <w:rsid w:val="00E73412"/>
    <w:rsid w:val="00E73EB5"/>
    <w:rsid w:val="00E777F5"/>
    <w:rsid w:val="00E77FDF"/>
    <w:rsid w:val="00E83F58"/>
    <w:rsid w:val="00E92FB8"/>
    <w:rsid w:val="00EA7DE3"/>
    <w:rsid w:val="00EC5738"/>
    <w:rsid w:val="00EC7B79"/>
    <w:rsid w:val="00ED32C5"/>
    <w:rsid w:val="00ED37FE"/>
    <w:rsid w:val="00EE35C9"/>
    <w:rsid w:val="00EF5D05"/>
    <w:rsid w:val="00F02B67"/>
    <w:rsid w:val="00F1062A"/>
    <w:rsid w:val="00F10D8A"/>
    <w:rsid w:val="00F1386A"/>
    <w:rsid w:val="00F23928"/>
    <w:rsid w:val="00F249A2"/>
    <w:rsid w:val="00F30057"/>
    <w:rsid w:val="00F5589A"/>
    <w:rsid w:val="00F559AE"/>
    <w:rsid w:val="00F57748"/>
    <w:rsid w:val="00F754C0"/>
    <w:rsid w:val="00FB5201"/>
    <w:rsid w:val="00FE1EFD"/>
    <w:rsid w:val="00FE4368"/>
    <w:rsid w:val="00FF76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D4710"/>
  <w15:chartTrackingRefBased/>
  <w15:docId w15:val="{6FB31F75-4CC5-43F7-B495-B766C2FF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774E"/>
    <w:pPr>
      <w:widowControl w:val="0"/>
      <w:suppressAutoHyphens/>
      <w:spacing w:after="0" w:line="240" w:lineRule="auto"/>
    </w:pPr>
    <w:rPr>
      <w:rFonts w:ascii="Liberation Serif" w:eastAsia="Tahoma" w:hAnsi="Liberation Serif" w:cs="DejaVu Sans"/>
      <w:lang w:val="en-US" w:eastAsia="zh-CN" w:bidi="hi-IN"/>
      <w14:ligatures w14:val="none"/>
    </w:rPr>
  </w:style>
  <w:style w:type="paragraph" w:styleId="Antrat1">
    <w:name w:val="heading 1"/>
    <w:basedOn w:val="prastasis"/>
    <w:next w:val="prastasis"/>
    <w:link w:val="Antrat1Diagrama"/>
    <w:uiPriority w:val="9"/>
    <w:qFormat/>
    <w:rsid w:val="004877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877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8774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8774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8774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8774E"/>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8774E"/>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8774E"/>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8774E"/>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8774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8774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8774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8774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8774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8774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8774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8774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8774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8774E"/>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8774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8774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8774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8774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8774E"/>
    <w:rPr>
      <w:i/>
      <w:iCs/>
      <w:color w:val="404040" w:themeColor="text1" w:themeTint="BF"/>
    </w:rPr>
  </w:style>
  <w:style w:type="paragraph" w:styleId="Sraopastraipa">
    <w:name w:val="List Paragraph"/>
    <w:basedOn w:val="prastasis"/>
    <w:uiPriority w:val="34"/>
    <w:qFormat/>
    <w:rsid w:val="0048774E"/>
    <w:pPr>
      <w:ind w:left="720"/>
      <w:contextualSpacing/>
    </w:pPr>
  </w:style>
  <w:style w:type="character" w:styleId="Rykuspabraukimas">
    <w:name w:val="Intense Emphasis"/>
    <w:basedOn w:val="Numatytasispastraiposriftas"/>
    <w:uiPriority w:val="21"/>
    <w:qFormat/>
    <w:rsid w:val="0048774E"/>
    <w:rPr>
      <w:i/>
      <w:iCs/>
      <w:color w:val="0F4761" w:themeColor="accent1" w:themeShade="BF"/>
    </w:rPr>
  </w:style>
  <w:style w:type="paragraph" w:styleId="Iskirtacitata">
    <w:name w:val="Intense Quote"/>
    <w:basedOn w:val="prastasis"/>
    <w:next w:val="prastasis"/>
    <w:link w:val="IskirtacitataDiagrama"/>
    <w:uiPriority w:val="30"/>
    <w:qFormat/>
    <w:rsid w:val="004877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8774E"/>
    <w:rPr>
      <w:i/>
      <w:iCs/>
      <w:color w:val="0F4761" w:themeColor="accent1" w:themeShade="BF"/>
    </w:rPr>
  </w:style>
  <w:style w:type="character" w:styleId="Rykinuoroda">
    <w:name w:val="Intense Reference"/>
    <w:basedOn w:val="Numatytasispastraiposriftas"/>
    <w:uiPriority w:val="32"/>
    <w:qFormat/>
    <w:rsid w:val="0048774E"/>
    <w:rPr>
      <w:b/>
      <w:bCs/>
      <w:smallCaps/>
      <w:color w:val="0F4761" w:themeColor="accent1" w:themeShade="BF"/>
      <w:spacing w:val="5"/>
    </w:rPr>
  </w:style>
  <w:style w:type="character" w:styleId="Hipersaitas">
    <w:name w:val="Hyperlink"/>
    <w:basedOn w:val="Numatytasispastraiposriftas"/>
    <w:uiPriority w:val="99"/>
    <w:unhideWhenUsed/>
    <w:rsid w:val="0048774E"/>
    <w:rPr>
      <w:color w:val="467886" w:themeColor="hyperlink"/>
      <w:u w:val="single"/>
    </w:rPr>
  </w:style>
  <w:style w:type="character" w:styleId="Neapdorotaspaminjimas">
    <w:name w:val="Unresolved Mention"/>
    <w:basedOn w:val="Numatytasispastraiposriftas"/>
    <w:uiPriority w:val="99"/>
    <w:semiHidden/>
    <w:unhideWhenUsed/>
    <w:rsid w:val="0048774E"/>
    <w:rPr>
      <w:color w:val="605E5C"/>
      <w:shd w:val="clear" w:color="auto" w:fill="E1DFDD"/>
    </w:rPr>
  </w:style>
  <w:style w:type="character" w:customStyle="1" w:styleId="FootnoteSymbol">
    <w:name w:val="Footnote_Symbol"/>
    <w:qFormat/>
    <w:rsid w:val="0048774E"/>
    <w:rPr>
      <w:vertAlign w:val="superscript"/>
    </w:rPr>
  </w:style>
  <w:style w:type="character" w:styleId="Puslapioinaosnuoroda">
    <w:name w:val="footnote reference"/>
    <w:rsid w:val="0048774E"/>
    <w:rPr>
      <w:vertAlign w:val="superscript"/>
    </w:rPr>
  </w:style>
  <w:style w:type="paragraph" w:styleId="Pataisymai">
    <w:name w:val="Revision"/>
    <w:hidden/>
    <w:uiPriority w:val="99"/>
    <w:semiHidden/>
    <w:rsid w:val="007A3C4C"/>
    <w:pPr>
      <w:spacing w:after="0" w:line="240" w:lineRule="auto"/>
    </w:pPr>
    <w:rPr>
      <w:rFonts w:ascii="Liberation Serif" w:eastAsia="Tahoma" w:hAnsi="Liberation Serif" w:cs="Mangal"/>
      <w:szCs w:val="21"/>
      <w:lang w:val="en-US" w:eastAsia="zh-CN" w:bidi="hi-IN"/>
      <w14:ligatures w14:val="none"/>
    </w:rPr>
  </w:style>
  <w:style w:type="character" w:styleId="Komentaronuoroda">
    <w:name w:val="annotation reference"/>
    <w:basedOn w:val="Numatytasispastraiposriftas"/>
    <w:uiPriority w:val="99"/>
    <w:semiHidden/>
    <w:unhideWhenUsed/>
    <w:rsid w:val="009528EE"/>
    <w:rPr>
      <w:sz w:val="16"/>
      <w:szCs w:val="16"/>
    </w:rPr>
  </w:style>
  <w:style w:type="paragraph" w:styleId="Komentarotekstas">
    <w:name w:val="annotation text"/>
    <w:basedOn w:val="prastasis"/>
    <w:link w:val="KomentarotekstasDiagrama"/>
    <w:uiPriority w:val="99"/>
    <w:unhideWhenUsed/>
    <w:rsid w:val="009528EE"/>
    <w:rPr>
      <w:rFonts w:cs="Mangal"/>
      <w:sz w:val="20"/>
      <w:szCs w:val="18"/>
    </w:rPr>
  </w:style>
  <w:style w:type="character" w:customStyle="1" w:styleId="KomentarotekstasDiagrama">
    <w:name w:val="Komentaro tekstas Diagrama"/>
    <w:basedOn w:val="Numatytasispastraiposriftas"/>
    <w:link w:val="Komentarotekstas"/>
    <w:uiPriority w:val="99"/>
    <w:rsid w:val="009528EE"/>
    <w:rPr>
      <w:rFonts w:ascii="Liberation Serif" w:eastAsia="Tahoma" w:hAnsi="Liberation Serif" w:cs="Mangal"/>
      <w:sz w:val="20"/>
      <w:szCs w:val="18"/>
      <w:lang w:val="en-US" w:eastAsia="zh-CN" w:bidi="hi-IN"/>
      <w14:ligatures w14:val="none"/>
    </w:rPr>
  </w:style>
  <w:style w:type="paragraph" w:styleId="Komentarotema">
    <w:name w:val="annotation subject"/>
    <w:basedOn w:val="Komentarotekstas"/>
    <w:next w:val="Komentarotekstas"/>
    <w:link w:val="KomentarotemaDiagrama"/>
    <w:uiPriority w:val="99"/>
    <w:semiHidden/>
    <w:unhideWhenUsed/>
    <w:rsid w:val="009528EE"/>
    <w:rPr>
      <w:b/>
      <w:bCs/>
    </w:rPr>
  </w:style>
  <w:style w:type="character" w:customStyle="1" w:styleId="KomentarotemaDiagrama">
    <w:name w:val="Komentaro tema Diagrama"/>
    <w:basedOn w:val="KomentarotekstasDiagrama"/>
    <w:link w:val="Komentarotema"/>
    <w:uiPriority w:val="99"/>
    <w:semiHidden/>
    <w:rsid w:val="009528EE"/>
    <w:rPr>
      <w:rFonts w:ascii="Liberation Serif" w:eastAsia="Tahoma" w:hAnsi="Liberation Serif" w:cs="Mangal"/>
      <w:b/>
      <w:bCs/>
      <w:sz w:val="20"/>
      <w:szCs w:val="18"/>
      <w:lang w:val="en-US" w:eastAsia="zh-CN" w:bidi="hi-IN"/>
      <w14:ligatures w14:val="none"/>
    </w:rPr>
  </w:style>
  <w:style w:type="paragraph" w:styleId="Pagrindinistekstas">
    <w:name w:val="Body Text"/>
    <w:basedOn w:val="prastasis"/>
    <w:link w:val="PagrindinistekstasDiagrama"/>
    <w:uiPriority w:val="1"/>
    <w:qFormat/>
    <w:rsid w:val="00C31052"/>
    <w:pPr>
      <w:suppressAutoHyphens w:val="0"/>
      <w:autoSpaceDE w:val="0"/>
      <w:autoSpaceDN w:val="0"/>
    </w:pPr>
    <w:rPr>
      <w:rFonts w:ascii="Lexend" w:eastAsia="Lexend" w:hAnsi="Lexend" w:cs="Lexend"/>
      <w:kern w:val="0"/>
      <w:sz w:val="20"/>
      <w:szCs w:val="20"/>
      <w:lang w:eastAsia="en-US" w:bidi="ar-SA"/>
    </w:rPr>
  </w:style>
  <w:style w:type="character" w:customStyle="1" w:styleId="PagrindinistekstasDiagrama">
    <w:name w:val="Pagrindinis tekstas Diagrama"/>
    <w:basedOn w:val="Numatytasispastraiposriftas"/>
    <w:link w:val="Pagrindinistekstas"/>
    <w:uiPriority w:val="1"/>
    <w:rsid w:val="00C31052"/>
    <w:rPr>
      <w:rFonts w:ascii="Lexend" w:eastAsia="Lexend" w:hAnsi="Lexend" w:cs="Lexend"/>
      <w:kern w:val="0"/>
      <w:sz w:val="20"/>
      <w:szCs w:val="20"/>
      <w:lang w:val="en-US"/>
      <w14:ligatures w14:val="none"/>
    </w:rPr>
  </w:style>
  <w:style w:type="paragraph" w:styleId="prastasiniatinklio">
    <w:name w:val="Normal (Web)"/>
    <w:basedOn w:val="prastasis"/>
    <w:uiPriority w:val="99"/>
    <w:semiHidden/>
    <w:unhideWhenUsed/>
    <w:rsid w:val="00A858D9"/>
    <w:pPr>
      <w:widowControl/>
      <w:suppressAutoHyphens w:val="0"/>
      <w:spacing w:before="100" w:beforeAutospacing="1" w:after="100" w:afterAutospacing="1"/>
    </w:pPr>
    <w:rPr>
      <w:rFonts w:ascii="Times New Roman" w:eastAsia="Times New Roman" w:hAnsi="Times New Roman" w:cs="Times New Roman"/>
      <w:kern w:val="0"/>
      <w:lang w:val="lt-LT" w:eastAsia="lt-LT" w:bidi="ar-SA"/>
    </w:rPr>
  </w:style>
  <w:style w:type="paragraph" w:styleId="Antrats">
    <w:name w:val="header"/>
    <w:basedOn w:val="prastasis"/>
    <w:link w:val="AntratsDiagrama"/>
    <w:uiPriority w:val="99"/>
    <w:unhideWhenUsed/>
    <w:rsid w:val="002755BF"/>
    <w:pPr>
      <w:tabs>
        <w:tab w:val="center" w:pos="4819"/>
        <w:tab w:val="right" w:pos="9638"/>
      </w:tabs>
    </w:pPr>
    <w:rPr>
      <w:rFonts w:cs="Mangal"/>
      <w:szCs w:val="21"/>
    </w:rPr>
  </w:style>
  <w:style w:type="character" w:customStyle="1" w:styleId="AntratsDiagrama">
    <w:name w:val="Antraštės Diagrama"/>
    <w:basedOn w:val="Numatytasispastraiposriftas"/>
    <w:link w:val="Antrats"/>
    <w:uiPriority w:val="99"/>
    <w:rsid w:val="002755BF"/>
    <w:rPr>
      <w:rFonts w:ascii="Liberation Serif" w:eastAsia="Tahoma" w:hAnsi="Liberation Serif" w:cs="Mangal"/>
      <w:szCs w:val="21"/>
      <w:lang w:val="en-US" w:eastAsia="zh-CN" w:bidi="hi-IN"/>
      <w14:ligatures w14:val="none"/>
    </w:rPr>
  </w:style>
  <w:style w:type="paragraph" w:styleId="Porat">
    <w:name w:val="footer"/>
    <w:basedOn w:val="prastasis"/>
    <w:link w:val="PoratDiagrama"/>
    <w:uiPriority w:val="99"/>
    <w:unhideWhenUsed/>
    <w:rsid w:val="002755BF"/>
    <w:pPr>
      <w:tabs>
        <w:tab w:val="center" w:pos="4819"/>
        <w:tab w:val="right" w:pos="9638"/>
      </w:tabs>
    </w:pPr>
    <w:rPr>
      <w:rFonts w:cs="Mangal"/>
      <w:szCs w:val="21"/>
    </w:rPr>
  </w:style>
  <w:style w:type="character" w:customStyle="1" w:styleId="PoratDiagrama">
    <w:name w:val="Poraštė Diagrama"/>
    <w:basedOn w:val="Numatytasispastraiposriftas"/>
    <w:link w:val="Porat"/>
    <w:uiPriority w:val="99"/>
    <w:rsid w:val="002755BF"/>
    <w:rPr>
      <w:rFonts w:ascii="Liberation Serif" w:eastAsia="Tahoma" w:hAnsi="Liberation Serif" w:cs="Mangal"/>
      <w:szCs w:val="21"/>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098562">
      <w:bodyDiv w:val="1"/>
      <w:marLeft w:val="0"/>
      <w:marRight w:val="0"/>
      <w:marTop w:val="0"/>
      <w:marBottom w:val="0"/>
      <w:divBdr>
        <w:top w:val="none" w:sz="0" w:space="0" w:color="auto"/>
        <w:left w:val="none" w:sz="0" w:space="0" w:color="auto"/>
        <w:bottom w:val="none" w:sz="0" w:space="0" w:color="auto"/>
        <w:right w:val="none" w:sz="0" w:space="0" w:color="auto"/>
      </w:divBdr>
    </w:div>
    <w:div w:id="1053504363">
      <w:bodyDiv w:val="1"/>
      <w:marLeft w:val="0"/>
      <w:marRight w:val="0"/>
      <w:marTop w:val="0"/>
      <w:marBottom w:val="0"/>
      <w:divBdr>
        <w:top w:val="none" w:sz="0" w:space="0" w:color="auto"/>
        <w:left w:val="none" w:sz="0" w:space="0" w:color="auto"/>
        <w:bottom w:val="none" w:sz="0" w:space="0" w:color="auto"/>
        <w:right w:val="none" w:sz="0" w:space="0" w:color="auto"/>
      </w:divBdr>
    </w:div>
    <w:div w:id="1594364240">
      <w:bodyDiv w:val="1"/>
      <w:marLeft w:val="0"/>
      <w:marRight w:val="0"/>
      <w:marTop w:val="0"/>
      <w:marBottom w:val="0"/>
      <w:divBdr>
        <w:top w:val="none" w:sz="0" w:space="0" w:color="auto"/>
        <w:left w:val="none" w:sz="0" w:space="0" w:color="auto"/>
        <w:bottom w:val="none" w:sz="0" w:space="0" w:color="auto"/>
        <w:right w:val="none" w:sz="0" w:space="0" w:color="auto"/>
      </w:divBdr>
    </w:div>
    <w:div w:id="1727989870">
      <w:bodyDiv w:val="1"/>
      <w:marLeft w:val="0"/>
      <w:marRight w:val="0"/>
      <w:marTop w:val="0"/>
      <w:marBottom w:val="0"/>
      <w:divBdr>
        <w:top w:val="none" w:sz="0" w:space="0" w:color="auto"/>
        <w:left w:val="none" w:sz="0" w:space="0" w:color="auto"/>
        <w:bottom w:val="none" w:sz="0" w:space="0" w:color="auto"/>
        <w:right w:val="none" w:sz="0" w:space="0" w:color="auto"/>
      </w:divBdr>
    </w:div>
    <w:div w:id="1825734152">
      <w:bodyDiv w:val="1"/>
      <w:marLeft w:val="0"/>
      <w:marRight w:val="0"/>
      <w:marTop w:val="0"/>
      <w:marBottom w:val="0"/>
      <w:divBdr>
        <w:top w:val="none" w:sz="0" w:space="0" w:color="auto"/>
        <w:left w:val="none" w:sz="0" w:space="0" w:color="auto"/>
        <w:bottom w:val="none" w:sz="0" w:space="0" w:color="auto"/>
        <w:right w:val="none" w:sz="0" w:space="0" w:color="auto"/>
      </w:divBdr>
    </w:div>
    <w:div w:id="1936939629">
      <w:bodyDiv w:val="1"/>
      <w:marLeft w:val="0"/>
      <w:marRight w:val="0"/>
      <w:marTop w:val="0"/>
      <w:marBottom w:val="0"/>
      <w:divBdr>
        <w:top w:val="none" w:sz="0" w:space="0" w:color="auto"/>
        <w:left w:val="none" w:sz="0" w:space="0" w:color="auto"/>
        <w:bottom w:val="none" w:sz="0" w:space="0" w:color="auto"/>
        <w:right w:val="none" w:sz="0" w:space="0" w:color="auto"/>
      </w:divBdr>
    </w:div>
    <w:div w:id="2028435123">
      <w:bodyDiv w:val="1"/>
      <w:marLeft w:val="0"/>
      <w:marRight w:val="0"/>
      <w:marTop w:val="0"/>
      <w:marBottom w:val="0"/>
      <w:divBdr>
        <w:top w:val="none" w:sz="0" w:space="0" w:color="auto"/>
        <w:left w:val="none" w:sz="0" w:space="0" w:color="auto"/>
        <w:bottom w:val="none" w:sz="0" w:space="0" w:color="auto"/>
        <w:right w:val="none" w:sz="0" w:space="0" w:color="auto"/>
      </w:divBdr>
      <w:divsChild>
        <w:div w:id="554854300">
          <w:marLeft w:val="0"/>
          <w:marRight w:val="0"/>
          <w:marTop w:val="0"/>
          <w:marBottom w:val="0"/>
          <w:divBdr>
            <w:top w:val="none" w:sz="0" w:space="0" w:color="auto"/>
            <w:left w:val="none" w:sz="0" w:space="0" w:color="auto"/>
            <w:bottom w:val="none" w:sz="0" w:space="0" w:color="auto"/>
            <w:right w:val="none" w:sz="0" w:space="0" w:color="auto"/>
          </w:divBdr>
        </w:div>
        <w:div w:id="1639677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B7501000104543883446FCA9B97B07" ma:contentTypeVersion="23" ma:contentTypeDescription="Kurkite naują dokumentą." ma:contentTypeScope="" ma:versionID="88024beffbf37d3b4bca12ddfaea85e6">
  <xsd:schema xmlns:xsd="http://www.w3.org/2001/XMLSchema" xmlns:xs="http://www.w3.org/2001/XMLSchema" xmlns:p="http://schemas.microsoft.com/office/2006/metadata/properties" xmlns:ns2="4d31e0b3-7ee6-49d8-b98c-5612e57f900c" xmlns:ns3="ba1f5b6b-143b-4139-8a00-76cf15325d00" targetNamespace="http://schemas.microsoft.com/office/2006/metadata/properties" ma:root="true" ma:fieldsID="f6399946697c614832628c509f7457bb" ns2:_="" ns3:_="">
    <xsd:import namespace="4d31e0b3-7ee6-49d8-b98c-5612e57f900c"/>
    <xsd:import namespace="ba1f5b6b-143b-4139-8a00-76cf15325d0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Eil_x002e_nr_x002e_" minOccurs="0"/>
                <xsd:element ref="ns3:Data" minOccurs="0"/>
                <xsd:element ref="ns3:Paslaugos" minOccurs="0"/>
                <xsd:element ref="ns3:MediaServiceObjectDetectorVersions" minOccurs="0"/>
                <xsd:element ref="ns3:test"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1e0b3-7ee6-49d8-b98c-5612e57f900c"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b9387f0a-a045-474b-803b-a39e3225683e}" ma:internalName="TaxCatchAll" ma:showField="CatchAllData" ma:web="4d31e0b3-7ee6-49d8-b98c-5612e57f90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1f5b6b-143b-4139-8a00-76cf15325d0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Eil_x002e_nr_x002e_" ma:index="24" nillable="true" ma:displayName="Eil.nr." ma:format="Dropdown" ma:internalName="Eil_x002e_nr_x002e_" ma:percentage="FALSE">
      <xsd:simpleType>
        <xsd:restriction base="dms:Number"/>
      </xsd:simpleType>
    </xsd:element>
    <xsd:element name="Data" ma:index="25" nillable="true" ma:displayName="Data" ma:format="DateOnly" ma:internalName="Data">
      <xsd:simpleType>
        <xsd:restriction base="dms:DateTime"/>
      </xsd:simpleType>
    </xsd:element>
    <xsd:element name="Paslaugos" ma:index="26" nillable="true" ma:displayName="Paslaugos" ma:format="Dropdown" ma:internalName="Paslaugos">
      <xsd:simpleType>
        <xsd:restriction base="dms:Text">
          <xsd:maxLength value="255"/>
        </xsd:restrictio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test" ma:index="28" nillable="true" ma:displayName="test" ma:format="Dropdown" ma:internalName="test">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a1f5b6b-143b-4139-8a00-76cf15325d00">
      <Terms xmlns="http://schemas.microsoft.com/office/infopath/2007/PartnerControls"/>
    </lcf76f155ced4ddcb4097134ff3c332f>
    <test xmlns="ba1f5b6b-143b-4139-8a00-76cf15325d00" xsi:nil="true"/>
    <Data xmlns="ba1f5b6b-143b-4139-8a00-76cf15325d00" xsi:nil="true"/>
    <TaxCatchAll xmlns="4d31e0b3-7ee6-49d8-b98c-5612e57f900c" xsi:nil="true"/>
    <Paslaugos xmlns="ba1f5b6b-143b-4139-8a00-76cf15325d00" xsi:nil="true"/>
    <Eil_x002e_nr_x002e_ xmlns="ba1f5b6b-143b-4139-8a00-76cf15325d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227E25-304B-4DBE-B29A-FD0023707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1e0b3-7ee6-49d8-b98c-5612e57f900c"/>
    <ds:schemaRef ds:uri="ba1f5b6b-143b-4139-8a00-76cf15325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38E422-2B90-47EC-8066-EB51953E665F}">
  <ds:schemaRefs>
    <ds:schemaRef ds:uri="http://schemas.openxmlformats.org/officeDocument/2006/bibliography"/>
  </ds:schemaRefs>
</ds:datastoreItem>
</file>

<file path=customXml/itemProps3.xml><?xml version="1.0" encoding="utf-8"?>
<ds:datastoreItem xmlns:ds="http://schemas.openxmlformats.org/officeDocument/2006/customXml" ds:itemID="{20162EE2-831B-48A2-8753-EE12A9A21A56}">
  <ds:schemaRefs>
    <ds:schemaRef ds:uri="http://schemas.microsoft.com/office/2006/metadata/properties"/>
    <ds:schemaRef ds:uri="http://schemas.microsoft.com/office/infopath/2007/PartnerControls"/>
    <ds:schemaRef ds:uri="ba1f5b6b-143b-4139-8a00-76cf15325d00"/>
    <ds:schemaRef ds:uri="4d31e0b3-7ee6-49d8-b98c-5612e57f900c"/>
  </ds:schemaRefs>
</ds:datastoreItem>
</file>

<file path=customXml/itemProps4.xml><?xml version="1.0" encoding="utf-8"?>
<ds:datastoreItem xmlns:ds="http://schemas.openxmlformats.org/officeDocument/2006/customXml" ds:itemID="{819F65AF-0972-4D35-8587-5DA5EC17DE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3808</Words>
  <Characters>2172</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UMBRAS, Marius | Turto Bankas</dc:creator>
  <cp:keywords/>
  <dc:description/>
  <cp:lastModifiedBy>KRIŠTOLAITIS, Edmundas | Turto bankas</cp:lastModifiedBy>
  <cp:revision>8</cp:revision>
  <dcterms:created xsi:type="dcterms:W3CDTF">2025-11-10T12:21:00Z</dcterms:created>
  <dcterms:modified xsi:type="dcterms:W3CDTF">2026-01-14T06:16:00Z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0x010100C8B7501000104543883446FCA9B97B07</vt:lpwstr>
  </property>
</Properties>
</file>